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756" w:rsidRPr="0074463B" w:rsidRDefault="00392869" w:rsidP="008442A4">
      <w:pPr>
        <w:pStyle w:val="Title"/>
        <w:pageBreakBefore/>
        <w:widowControl w:val="0"/>
        <w:rPr>
          <w:rStyle w:val="CharChar15"/>
          <w:sz w:val="22"/>
          <w:szCs w:val="22"/>
          <w:lang w:val="en-GB"/>
          <w:rPrChange w:id="0" w:author="Unknown">
            <w:rPr>
              <w:rStyle w:val="CharChar15"/>
              <w:rFonts w:eastAsiaTheme="minorEastAsia"/>
              <w:b w:val="0"/>
              <w:bCs w:val="0"/>
              <w:snapToGrid w:val="0"/>
              <w:color w:val="000000"/>
              <w:w w:val="0"/>
              <w:kern w:val="0"/>
              <w:sz w:val="22"/>
              <w:szCs w:val="22"/>
              <w:u w:color="000000"/>
              <w:bdr w:val="none" w:sz="0" w:space="0" w:color="000000"/>
              <w:shd w:val="clear" w:color="000000" w:fill="000000"/>
              <w:lang w:val="nl-NL"/>
            </w:rPr>
          </w:rPrChange>
        </w:rPr>
      </w:pPr>
      <w:bookmarkStart w:id="1" w:name="_Toc446083008"/>
      <w:bookmarkStart w:id="2" w:name="_Toc420582509"/>
      <w:bookmarkStart w:id="3" w:name="_Toc446066491"/>
      <w:bookmarkStart w:id="4" w:name="_GoBack"/>
      <w:bookmarkEnd w:id="4"/>
      <w:r>
        <w:rPr>
          <w:noProof/>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 filled="f" fillcolor="#0c9" stroked="f">
            <v:textbox style="layout-flow:vertical;mso-layout-flow-alt:bottom-to-top;mso-next-textbox:#Text Box 114">
              <w:txbxContent>
                <w:p w:rsidR="00110756" w:rsidRDefault="00110756" w:rsidP="008442A4">
                  <w:pPr>
                    <w:pStyle w:val="normalflat"/>
                    <w:rPr>
                      <w:i/>
                      <w:iCs/>
                      <w:sz w:val="48"/>
                      <w:szCs w:val="48"/>
                      <w:lang w:val="fr-FR"/>
                    </w:rPr>
                  </w:pPr>
                  <w:r>
                    <w:rPr>
                      <w:b/>
                      <w:bCs/>
                      <w:i/>
                      <w:iCs/>
                      <w:sz w:val="48"/>
                      <w:szCs w:val="48"/>
                      <w:lang w:val="fr-FR"/>
                    </w:rPr>
                    <w:t>AISM</w:t>
                  </w:r>
                  <w:r>
                    <w:rPr>
                      <w:i/>
                      <w:iCs/>
                      <w:sz w:val="48"/>
                      <w:szCs w:val="48"/>
                      <w:lang w:val="fr-FR"/>
                    </w:rPr>
                    <w:t xml:space="preserve"> </w:t>
                  </w:r>
                  <w:r>
                    <w:rPr>
                      <w:lang w:val="fr-FR"/>
                    </w:rPr>
                    <w:t xml:space="preserve">Association Internationale de Signalisation Maritime     </w:t>
                  </w:r>
                  <w:r>
                    <w:rPr>
                      <w:i/>
                      <w:iCs/>
                      <w:lang w:val="fr-FR"/>
                    </w:rPr>
                    <w:t xml:space="preserve"> </w:t>
                  </w:r>
                  <w:r>
                    <w:rPr>
                      <w:b/>
                      <w:bCs/>
                      <w:i/>
                      <w:iCs/>
                      <w:sz w:val="48"/>
                      <w:szCs w:val="48"/>
                      <w:lang w:val="fr-FR"/>
                    </w:rPr>
                    <w:t>IALA</w:t>
                  </w:r>
                </w:p>
                <w:p w:rsidR="00110756" w:rsidRPr="00617E95" w:rsidRDefault="00110756" w:rsidP="008442A4">
                  <w:pPr>
                    <w:rPr>
                      <w:lang w:val="fr-FR"/>
                    </w:rPr>
                  </w:pPr>
                </w:p>
              </w:txbxContent>
            </v:textbox>
          </v:shape>
        </w:pict>
      </w:r>
      <w:r>
        <w:rPr>
          <w:noProof/>
        </w:rPr>
        <w:pict>
          <v:line id="Line 116" o:spid="_x0000_s1027" style="position:absolute;left:0;text-align:left;flip:y;z-index:251659776;visibility:visible;mso-wrap-distance-left:3.17497mm;mso-wrap-distance-right:3.17497mm" from="40.45pt,12.4pt" to="40.45pt,677.1pt"/>
        </w:pict>
      </w:r>
      <w:r>
        <w:rPr>
          <w:noProof/>
        </w:rPr>
        <w:pict>
          <v:line id="Line 117" o:spid="_x0000_s1028" style="position:absolute;left:0;text-align:left;z-index:251660800;visibility:visible;mso-wrap-distance-left:3.17497mm;mso-wrap-distance-right:3.17497mm" from="0,12.4pt" to="0,677.1pt"/>
        </w:pict>
      </w:r>
      <w:r>
        <w:rPr>
          <w:noProof/>
        </w:rPr>
        <w:pict>
          <v:shape id="Text Box 115" o:spid="_x0000_s1029" type="#_x0000_t202" style="position:absolute;left:0;text-align:left;margin-left:-90.1pt;margin-top:122.15pt;width:224pt;height:37.1pt;rotation:-90;z-index:251658752;visibility:visible" filled="f" fillcolor="#0c9" stroked="f">
            <v:textbox style="layout-flow:vertical;mso-layout-flow-alt:bottom-to-top;mso-next-textbox:#Text Box 115">
              <w:txbxContent>
                <w:p w:rsidR="00110756" w:rsidRDefault="00110756" w:rsidP="008442A4">
                  <w:pPr>
                    <w:pStyle w:val="normalflat"/>
                  </w:pPr>
                  <w:r>
                    <w:t>International Association of Marine Aids to Navigation and Lighthouse Authorities</w:t>
                  </w:r>
                </w:p>
              </w:txbxContent>
            </v:textbox>
          </v:shape>
        </w:pict>
      </w:r>
      <w:r>
        <w:rPr>
          <w:noProof/>
        </w:rPr>
        <w:pict>
          <v:shape id="Text Box 118" o:spid="_x0000_s1030" type="#_x0000_t202" style="position:absolute;left:0;text-align:left;margin-left:67.35pt;margin-top:585.35pt;width:361.25pt;height:69.6pt;z-index:251656704;visibility:visible" filled="f" fillcolor="#0c9" stroked="f">
            <v:textbox style="mso-next-textbox:#Text Box 118">
              <w:txbxContent>
                <w:p w:rsidR="00110756" w:rsidRPr="00460028" w:rsidRDefault="00110756" w:rsidP="008442A4">
                  <w:pPr>
                    <w:rPr>
                      <w:lang w:val="fr-FR"/>
                    </w:rPr>
                  </w:pPr>
                  <w:r>
                    <w:rPr>
                      <w:b/>
                      <w:bCs/>
                      <w:lang w:val="fr-FR"/>
                    </w:rPr>
                    <w:t xml:space="preserve">10, rue des </w:t>
                  </w:r>
                  <w:proofErr w:type="spellStart"/>
                  <w:r>
                    <w:rPr>
                      <w:b/>
                      <w:bCs/>
                      <w:lang w:val="fr-FR"/>
                    </w:rPr>
                    <w:t>Gaudines</w:t>
                  </w:r>
                  <w:proofErr w:type="spellEnd"/>
                </w:p>
                <w:p w:rsidR="00110756" w:rsidRDefault="00110756" w:rsidP="008442A4">
                  <w:pPr>
                    <w:rPr>
                      <w:lang w:val="fr-FR"/>
                    </w:rPr>
                  </w:pPr>
                  <w:r w:rsidRPr="00460028">
                    <w:rPr>
                      <w:lang w:val="fr-FR"/>
                    </w:rPr>
                    <w:t>78100</w:t>
                  </w:r>
                  <w:r>
                    <w:rPr>
                      <w:lang w:val="fr-FR"/>
                    </w:rPr>
                    <w:t xml:space="preserve"> Saint Germain en Laye, France</w:t>
                  </w:r>
                </w:p>
                <w:p w:rsidR="00110756" w:rsidRDefault="00110756" w:rsidP="008442A4">
                  <w:r>
                    <w:t xml:space="preserve">Telephone: +33 1 34 51 70 </w:t>
                  </w:r>
                  <w:proofErr w:type="gramStart"/>
                  <w:r>
                    <w:t>01  Fax</w:t>
                  </w:r>
                  <w:proofErr w:type="gramEnd"/>
                  <w:r>
                    <w:t>:  +33 1 34 51 82 05</w:t>
                  </w:r>
                </w:p>
                <w:p w:rsidR="00110756" w:rsidRDefault="00110756" w:rsidP="008442A4">
                  <w:pPr>
                    <w:rPr>
                      <w:color w:val="000000"/>
                      <w:sz w:val="18"/>
                      <w:szCs w:val="18"/>
                      <w:lang w:val="fr-FR"/>
                    </w:rPr>
                  </w:pPr>
                  <w:proofErr w:type="gramStart"/>
                  <w:r>
                    <w:rPr>
                      <w:color w:val="000000"/>
                    </w:rPr>
                    <w:t>e-mail</w:t>
                  </w:r>
                  <w:proofErr w:type="gramEnd"/>
                  <w:r>
                    <w:rPr>
                      <w:color w:val="000000"/>
                    </w:rPr>
                    <w:t xml:space="preserve">:  </w:t>
                  </w:r>
                  <w:hyperlink r:id="rId8" w:history="1">
                    <w:r w:rsidRPr="00713387">
                      <w:rPr>
                        <w:rStyle w:val="Hyperlink"/>
                        <w:rFonts w:cs="Arial"/>
                        <w:sz w:val="20"/>
                        <w:szCs w:val="20"/>
                      </w:rPr>
                      <w:t>contact@iala-aism.org</w:t>
                    </w:r>
                  </w:hyperlink>
                  <w:r>
                    <w:rPr>
                      <w:color w:val="000000"/>
                    </w:rPr>
                    <w:t xml:space="preserve">       </w:t>
                  </w:r>
                  <w:r w:rsidRPr="0044047B">
                    <w:rPr>
                      <w:color w:val="000000"/>
                    </w:rPr>
                    <w:t>Internet</w:t>
                  </w:r>
                  <w:r>
                    <w:rPr>
                      <w:color w:val="000000"/>
                    </w:rPr>
                    <w:t xml:space="preserve">: </w:t>
                  </w:r>
                  <w:r w:rsidRPr="0044047B">
                    <w:rPr>
                      <w:color w:val="000000"/>
                    </w:rPr>
                    <w:t xml:space="preserve"> </w:t>
                  </w:r>
                  <w:hyperlink r:id="rId9" w:history="1">
                    <w:r w:rsidRPr="00126198">
                      <w:rPr>
                        <w:rStyle w:val="Hyperlink"/>
                        <w:rFonts w:cs="Arial"/>
                        <w:sz w:val="20"/>
                        <w:szCs w:val="20"/>
                      </w:rPr>
                      <w:t>www.iala-aism.org</w:t>
                    </w:r>
                  </w:hyperlink>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Description: Description: IALA logo1" style="position:absolute;left:0;text-align:left;margin-left:198pt;margin-top:363.1pt;width:70.75pt;height:97.4pt;z-index:251655680;visibility:visible">
            <v:imagedata r:id="rId10" o:title=""/>
          </v:shape>
        </w:pict>
      </w:r>
      <w:r>
        <w:rPr>
          <w:noProof/>
        </w:rPr>
        <w:pict>
          <v:shape id="Text Box 111" o:spid="_x0000_s1032" type="#_x0000_t202" style="position:absolute;left:0;text-align:left;margin-left:84pt;margin-top:39.1pt;width:4in;height:258.85pt;z-index:251654656;visibility:visible" filled="f" fillcolor="#0c9" stroked="f">
            <v:textbox style="mso-next-textbox:#Text Box 111">
              <w:txbxContent>
                <w:p w:rsidR="00110756" w:rsidRPr="00380C7B" w:rsidRDefault="00110756" w:rsidP="008442A4">
                  <w:pPr>
                    <w:rPr>
                      <w:highlight w:val="yellow"/>
                    </w:rPr>
                  </w:pPr>
                  <w:proofErr w:type="gramStart"/>
                  <w:r>
                    <w:rPr>
                      <w:b/>
                      <w:bCs/>
                    </w:rPr>
                    <w:t>IALA Guideline No.</w:t>
                  </w:r>
                  <w:proofErr w:type="gramEnd"/>
                  <w:r>
                    <w:rPr>
                      <w:b/>
                      <w:bCs/>
                    </w:rPr>
                    <w:t xml:space="preserve"> </w:t>
                  </w:r>
                  <w:r w:rsidRPr="00380C7B">
                    <w:rPr>
                      <w:highlight w:val="yellow"/>
                    </w:rPr>
                    <w:t>####</w:t>
                  </w:r>
                </w:p>
                <w:p w:rsidR="00110756" w:rsidRPr="00380C7B" w:rsidRDefault="00110756" w:rsidP="008442A4">
                  <w:pPr>
                    <w:rPr>
                      <w:highlight w:val="yellow"/>
                    </w:rPr>
                  </w:pPr>
                </w:p>
                <w:p w:rsidR="00110756" w:rsidRPr="00380C7B" w:rsidRDefault="00110756" w:rsidP="008442A4">
                  <w:pPr>
                    <w:rPr>
                      <w:highlight w:val="yellow"/>
                    </w:rPr>
                  </w:pPr>
                  <w:r w:rsidRPr="00380C7B">
                    <w:rPr>
                      <w:highlight w:val="yellow"/>
                    </w:rPr>
                    <w:t>On</w:t>
                  </w:r>
                </w:p>
                <w:p w:rsidR="00110756" w:rsidRPr="00380C7B" w:rsidRDefault="00110756" w:rsidP="008442A4">
                  <w:pPr>
                    <w:rPr>
                      <w:highlight w:val="yellow"/>
                    </w:rPr>
                  </w:pPr>
                </w:p>
                <w:p w:rsidR="00110756" w:rsidRPr="00380C7B" w:rsidRDefault="00110756" w:rsidP="008442A4">
                  <w:pPr>
                    <w:rPr>
                      <w:highlight w:val="yellow"/>
                    </w:rPr>
                  </w:pPr>
                  <w:r>
                    <w:rPr>
                      <w:highlight w:val="yellow"/>
                    </w:rPr>
                    <w:t>Navigational Safety within Marine Spatial Planning</w:t>
                  </w:r>
                </w:p>
                <w:p w:rsidR="00110756" w:rsidRPr="00380C7B" w:rsidRDefault="00110756" w:rsidP="008442A4">
                  <w:pPr>
                    <w:rPr>
                      <w:highlight w:val="yellow"/>
                    </w:rPr>
                  </w:pPr>
                </w:p>
                <w:p w:rsidR="00110756" w:rsidRPr="00380C7B" w:rsidRDefault="00110756" w:rsidP="008442A4">
                  <w:pPr>
                    <w:rPr>
                      <w:highlight w:val="yellow"/>
                    </w:rPr>
                  </w:pPr>
                  <w:r w:rsidRPr="00380C7B">
                    <w:rPr>
                      <w:highlight w:val="yellow"/>
                    </w:rPr>
                    <w:t>Edition 1</w:t>
                  </w:r>
                </w:p>
                <w:p w:rsidR="00110756" w:rsidRPr="00380C7B" w:rsidRDefault="00110756" w:rsidP="008442A4">
                  <w:pPr>
                    <w:rPr>
                      <w:highlight w:val="yellow"/>
                    </w:rPr>
                  </w:pPr>
                </w:p>
                <w:p w:rsidR="00110756" w:rsidRPr="00380C7B" w:rsidRDefault="00110756" w:rsidP="008442A4">
                  <w:pPr>
                    <w:rPr>
                      <w:highlight w:val="yellow"/>
                    </w:rPr>
                  </w:pPr>
                  <w:r w:rsidRPr="00380C7B">
                    <w:rPr>
                      <w:highlight w:val="yellow"/>
                    </w:rPr>
                    <w:t>[Date issued]</w:t>
                  </w:r>
                </w:p>
                <w:p w:rsidR="00110756" w:rsidRDefault="00110756" w:rsidP="008442A4">
                  <w:r w:rsidRPr="00380C7B">
                    <w:rPr>
                      <w:highlight w:val="yellow"/>
                    </w:rPr>
                    <w:t>[Previous Edition; Date issued]</w:t>
                  </w:r>
                </w:p>
              </w:txbxContent>
            </v:textbox>
          </v:shape>
        </w:pict>
      </w:r>
      <w:bookmarkStart w:id="5" w:name="_Toc446066492"/>
      <w:bookmarkEnd w:id="1"/>
    </w:p>
    <w:p w:rsidR="00110756" w:rsidRPr="004A3E2C" w:rsidRDefault="00110756" w:rsidP="008442A4">
      <w:pPr>
        <w:pStyle w:val="Title"/>
        <w:pageBreakBefore/>
        <w:widowControl w:val="0"/>
        <w:rPr>
          <w:lang w:val="en-GB"/>
        </w:rPr>
      </w:pPr>
      <w:bookmarkStart w:id="6" w:name="_Toc446083009"/>
      <w:r w:rsidRPr="004A3E2C">
        <w:rPr>
          <w:lang w:val="en-GB"/>
        </w:rPr>
        <w:lastRenderedPageBreak/>
        <w:t>Document Revisions</w:t>
      </w:r>
      <w:bookmarkEnd w:id="2"/>
      <w:bookmarkEnd w:id="3"/>
      <w:bookmarkEnd w:id="5"/>
      <w:bookmarkEnd w:id="6"/>
    </w:p>
    <w:p w:rsidR="00110756" w:rsidRPr="004A3E2C" w:rsidRDefault="00110756" w:rsidP="008442A4">
      <w:pPr>
        <w:pStyle w:val="BodyText"/>
        <w:rPr>
          <w:lang w:val="en-GB"/>
        </w:rPr>
      </w:pPr>
      <w:r w:rsidRPr="004A3E2C">
        <w:rPr>
          <w:lang w:val="en-GB"/>
        </w:rPr>
        <w:t>Revisions to the IALA Document are to be noted in the table prior to 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10756" w:rsidRPr="004A3E2C">
        <w:tc>
          <w:tcPr>
            <w:tcW w:w="1908" w:type="dxa"/>
          </w:tcPr>
          <w:p w:rsidR="00110756" w:rsidRPr="004A3E2C" w:rsidRDefault="00110756" w:rsidP="005A6621">
            <w:r w:rsidRPr="004A3E2C">
              <w:t>Date</w:t>
            </w:r>
          </w:p>
        </w:tc>
        <w:tc>
          <w:tcPr>
            <w:tcW w:w="3360" w:type="dxa"/>
          </w:tcPr>
          <w:p w:rsidR="00110756" w:rsidRPr="004A3E2C" w:rsidRDefault="00110756" w:rsidP="005A6621">
            <w:r w:rsidRPr="004A3E2C">
              <w:t>Page / Section Revised</w:t>
            </w:r>
          </w:p>
        </w:tc>
        <w:tc>
          <w:tcPr>
            <w:tcW w:w="4161" w:type="dxa"/>
          </w:tcPr>
          <w:p w:rsidR="00110756" w:rsidRPr="004A3E2C" w:rsidRDefault="00110756" w:rsidP="005A6621">
            <w:r w:rsidRPr="004A3E2C">
              <w:t>Requirement for Revision</w:t>
            </w:r>
          </w:p>
        </w:tc>
      </w:tr>
      <w:tr w:rsidR="00110756" w:rsidRPr="004A3E2C">
        <w:trPr>
          <w:trHeight w:val="851"/>
        </w:trPr>
        <w:tc>
          <w:tcPr>
            <w:tcW w:w="1908" w:type="dxa"/>
            <w:vAlign w:val="center"/>
          </w:tcPr>
          <w:p w:rsidR="00110756" w:rsidRPr="004A3E2C" w:rsidRDefault="00110756" w:rsidP="005A6621">
            <w:pPr>
              <w:rPr>
                <w:highlight w:val="yellow"/>
              </w:rPr>
            </w:pPr>
          </w:p>
        </w:tc>
        <w:tc>
          <w:tcPr>
            <w:tcW w:w="3360" w:type="dxa"/>
            <w:vAlign w:val="center"/>
          </w:tcPr>
          <w:p w:rsidR="00110756" w:rsidRPr="004A3E2C" w:rsidRDefault="00110756" w:rsidP="005A6621">
            <w:pPr>
              <w:rPr>
                <w:highlight w:val="yellow"/>
              </w:rPr>
            </w:pPr>
          </w:p>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bl>
    <w:p w:rsidR="00110756" w:rsidRPr="004A3E2C" w:rsidRDefault="00110756" w:rsidP="008442A4">
      <w:bookmarkStart w:id="7" w:name="_Toc446066493"/>
      <w:bookmarkEnd w:id="7"/>
    </w:p>
    <w:p w:rsidR="00110756" w:rsidRPr="00110756" w:rsidRDefault="00110756" w:rsidP="008442A4">
      <w:pPr>
        <w:pStyle w:val="Title"/>
        <w:rPr>
          <w:lang w:val="en-GB"/>
          <w:rPrChange w:id="8" w:author="Unknown">
            <w:rPr/>
          </w:rPrChange>
        </w:rPr>
      </w:pPr>
      <w:r w:rsidRPr="005E0000">
        <w:rPr>
          <w:lang w:val="en-GB"/>
        </w:rPr>
        <w:br w:type="page"/>
      </w:r>
      <w:bookmarkStart w:id="9" w:name="_Toc420582510"/>
      <w:bookmarkStart w:id="10" w:name="_Toc446066494"/>
      <w:bookmarkStart w:id="11" w:name="_Toc446083010"/>
      <w:r w:rsidRPr="00110756">
        <w:rPr>
          <w:lang w:val="en-GB"/>
          <w:rPrChange w:id="12" w:author="ernst" w:date="2016-10-24T17:08:00Z">
            <w:rPr>
              <w:b w:val="0"/>
              <w:bCs w:val="0"/>
              <w:kern w:val="0"/>
              <w:sz w:val="24"/>
              <w:szCs w:val="24"/>
              <w:lang w:val="en-GB"/>
            </w:rPr>
          </w:rPrChange>
        </w:rPr>
        <w:lastRenderedPageBreak/>
        <w:t>Table of Contents</w:t>
      </w:r>
      <w:bookmarkEnd w:id="9"/>
      <w:bookmarkEnd w:id="10"/>
      <w:bookmarkEnd w:id="11"/>
    </w:p>
    <w:p w:rsidR="00110756" w:rsidRPr="00110756" w:rsidRDefault="00110756" w:rsidP="00C33117">
      <w:pPr>
        <w:pStyle w:val="TOC1"/>
        <w:rPr>
          <w:rFonts w:ascii="Times New Roman" w:hAnsi="Times New Roman" w:cs="Times New Roman"/>
          <w:noProof/>
          <w:sz w:val="24"/>
          <w:szCs w:val="24"/>
          <w:rPrChange w:id="13" w:author="Unknown">
            <w:rPr>
              <w:rFonts w:ascii="Times New Roman" w:hAnsi="Times New Roman" w:cs="Times New Roman"/>
              <w:noProof/>
              <w:sz w:val="24"/>
              <w:szCs w:val="24"/>
              <w:lang w:val="en-US"/>
            </w:rPr>
          </w:rPrChange>
        </w:rPr>
      </w:pPr>
      <w:r w:rsidRPr="00110756">
        <w:fldChar w:fldCharType="begin"/>
      </w:r>
      <w:r w:rsidRPr="00110756">
        <w:rPr>
          <w:rPrChange w:id="14" w:author="ernst">
            <w:rPr>
              <w:b w:val="0"/>
              <w:bCs w:val="0"/>
              <w:caps w:val="0"/>
              <w:sz w:val="24"/>
              <w:szCs w:val="24"/>
            </w:rPr>
          </w:rPrChange>
        </w:rPr>
        <w:instrText xml:space="preserve"> TOC </w:instrText>
      </w:r>
      <w:r w:rsidRPr="00D423DD">
        <w:instrText>\</w:instrText>
      </w:r>
      <w:r w:rsidRPr="00110756">
        <w:rPr>
          <w:rPrChange w:id="15" w:author="ernst">
            <w:rPr>
              <w:b w:val="0"/>
              <w:bCs w:val="0"/>
              <w:caps w:val="0"/>
              <w:sz w:val="24"/>
              <w:szCs w:val="24"/>
            </w:rPr>
          </w:rPrChange>
        </w:rPr>
        <w:instrText xml:space="preserve">o "3-3" </w:instrText>
      </w:r>
      <w:r w:rsidRPr="00D423DD">
        <w:instrText>\</w:instrText>
      </w:r>
      <w:r w:rsidRPr="00110756">
        <w:rPr>
          <w:rPrChange w:id="16" w:author="ernst">
            <w:rPr>
              <w:b w:val="0"/>
              <w:bCs w:val="0"/>
              <w:caps w:val="0"/>
              <w:sz w:val="24"/>
              <w:szCs w:val="24"/>
            </w:rPr>
          </w:rPrChange>
        </w:rPr>
        <w:instrText xml:space="preserve">h </w:instrText>
      </w:r>
      <w:r w:rsidRPr="00D423DD">
        <w:instrText>\</w:instrText>
      </w:r>
      <w:r w:rsidRPr="00110756">
        <w:rPr>
          <w:rPrChange w:id="17" w:author="ernst">
            <w:rPr>
              <w:b w:val="0"/>
              <w:bCs w:val="0"/>
              <w:caps w:val="0"/>
              <w:sz w:val="24"/>
              <w:szCs w:val="24"/>
            </w:rPr>
          </w:rPrChange>
        </w:rPr>
        <w:instrText xml:space="preserve">z </w:instrText>
      </w:r>
      <w:r w:rsidRPr="00D423DD">
        <w:instrText>\</w:instrText>
      </w:r>
      <w:r w:rsidRPr="00110756">
        <w:rPr>
          <w:rPrChange w:id="18" w:author="ernst">
            <w:rPr>
              <w:b w:val="0"/>
              <w:bCs w:val="0"/>
              <w:caps w:val="0"/>
              <w:sz w:val="24"/>
              <w:szCs w:val="24"/>
            </w:rPr>
          </w:rPrChange>
        </w:rPr>
        <w:instrText xml:space="preserve">t "Heading 1,1,Heading 2,2,Annex,4,Appendix,5,Title,1" </w:instrText>
      </w:r>
      <w:r w:rsidRPr="00110756">
        <w:rPr>
          <w:rPrChange w:id="19" w:author="ernst">
            <w:rPr>
              <w:b w:val="0"/>
              <w:bCs w:val="0"/>
              <w:caps w:val="0"/>
            </w:rPr>
          </w:rPrChange>
        </w:rPr>
        <w:fldChar w:fldCharType="separate"/>
      </w:r>
      <w:r w:rsidRPr="009344A5">
        <w:fldChar w:fldCharType="begin"/>
      </w:r>
      <w:r w:rsidRPr="00110756">
        <w:rPr>
          <w:rPrChange w:id="20" w:author="ernst">
            <w:rPr>
              <w:b w:val="0"/>
              <w:bCs w:val="0"/>
              <w:caps w:val="0"/>
              <w:sz w:val="24"/>
              <w:szCs w:val="24"/>
            </w:rPr>
          </w:rPrChange>
        </w:rPr>
        <w:instrText xml:space="preserve">HYPERLINK </w:instrText>
      </w:r>
      <w:r w:rsidRPr="00D423DD">
        <w:instrText>\</w:instrText>
      </w:r>
      <w:r w:rsidRPr="00110756">
        <w:rPr>
          <w:rPrChange w:id="21" w:author="ernst">
            <w:rPr>
              <w:b w:val="0"/>
              <w:bCs w:val="0"/>
              <w:caps w:val="0"/>
              <w:sz w:val="24"/>
              <w:szCs w:val="24"/>
            </w:rPr>
          </w:rPrChange>
        </w:rPr>
        <w:instrText>l "_Toc446083009"</w:instrText>
      </w:r>
      <w:r w:rsidRPr="009344A5">
        <w:rPr>
          <w:rPrChange w:id="22" w:author="ernst">
            <w:rPr/>
          </w:rPrChange>
        </w:rPr>
        <w:fldChar w:fldCharType="separate"/>
      </w:r>
      <w:r w:rsidRPr="00110756">
        <w:rPr>
          <w:rStyle w:val="Hyperlink"/>
          <w:rFonts w:cs="Arial"/>
          <w:noProof/>
          <w:rPrChange w:id="23" w:author="ernst">
            <w:rPr>
              <w:rStyle w:val="Hyperlink"/>
              <w:rFonts w:cs="Arial"/>
              <w:b w:val="0"/>
              <w:bCs w:val="0"/>
              <w:caps w:val="0"/>
              <w:noProof/>
            </w:rPr>
          </w:rPrChange>
        </w:rPr>
        <w:t>Document Revisions</w:t>
      </w:r>
      <w:r w:rsidRPr="00D423DD">
        <w:rPr>
          <w:noProof/>
          <w:webHidden/>
        </w:rPr>
        <w:tab/>
      </w:r>
      <w:r w:rsidRPr="009344A5">
        <w:rPr>
          <w:noProof/>
          <w:webHidden/>
        </w:rPr>
        <w:fldChar w:fldCharType="begin"/>
      </w:r>
      <w:r w:rsidRPr="00110756">
        <w:rPr>
          <w:noProof/>
          <w:webHidden/>
          <w:rPrChange w:id="24" w:author="ernst">
            <w:rPr>
              <w:b w:val="0"/>
              <w:bCs w:val="0"/>
              <w:caps w:val="0"/>
              <w:noProof/>
              <w:webHidden/>
              <w:color w:val="0000FF"/>
              <w:u w:val="single"/>
            </w:rPr>
          </w:rPrChange>
        </w:rPr>
        <w:instrText xml:space="preserve"> PAGEREF _Toc446083009 </w:instrText>
      </w:r>
      <w:r w:rsidRPr="00D423DD">
        <w:rPr>
          <w:noProof/>
          <w:webHidden/>
        </w:rPr>
        <w:instrText>\</w:instrText>
      </w:r>
      <w:r w:rsidRPr="00110756">
        <w:rPr>
          <w:noProof/>
          <w:webHidden/>
          <w:rPrChange w:id="25" w:author="ernst">
            <w:rPr>
              <w:b w:val="0"/>
              <w:bCs w:val="0"/>
              <w:caps w:val="0"/>
              <w:noProof/>
              <w:webHidden/>
              <w:color w:val="0000FF"/>
              <w:u w:val="single"/>
            </w:rPr>
          </w:rPrChange>
        </w:rPr>
        <w:instrText xml:space="preserve">h </w:instrText>
      </w:r>
      <w:r w:rsidRPr="009344A5">
        <w:rPr>
          <w:noProof/>
          <w:webHidden/>
        </w:rPr>
      </w:r>
      <w:r w:rsidRPr="009344A5">
        <w:rPr>
          <w:noProof/>
          <w:webHidden/>
          <w:rPrChange w:id="26" w:author="ernst">
            <w:rPr>
              <w:noProof/>
              <w:webHidden/>
            </w:rPr>
          </w:rPrChange>
        </w:rPr>
        <w:fldChar w:fldCharType="separate"/>
      </w:r>
      <w:r w:rsidRPr="00110756">
        <w:rPr>
          <w:noProof/>
          <w:webHidden/>
          <w:rPrChange w:id="27" w:author="ernst">
            <w:rPr>
              <w:b w:val="0"/>
              <w:bCs w:val="0"/>
              <w:caps w:val="0"/>
              <w:noProof/>
              <w:webHidden/>
              <w:color w:val="0000FF"/>
              <w:u w:val="single"/>
            </w:rPr>
          </w:rPrChange>
        </w:rPr>
        <w:t>2</w:t>
      </w:r>
      <w:r w:rsidRPr="009344A5">
        <w:rPr>
          <w:noProof/>
          <w:webHidden/>
        </w:rPr>
        <w:fldChar w:fldCharType="end"/>
      </w:r>
      <w:r w:rsidRPr="009344A5">
        <w:fldChar w:fldCharType="end"/>
      </w:r>
    </w:p>
    <w:p w:rsidR="00110756" w:rsidRPr="00110756" w:rsidRDefault="00110756" w:rsidP="00C33117">
      <w:pPr>
        <w:pStyle w:val="TOC1"/>
        <w:rPr>
          <w:rFonts w:ascii="Times New Roman" w:hAnsi="Times New Roman" w:cs="Times New Roman"/>
          <w:noProof/>
          <w:sz w:val="24"/>
          <w:szCs w:val="24"/>
          <w:rPrChange w:id="28" w:author="Unknown">
            <w:rPr>
              <w:rFonts w:ascii="Times New Roman" w:hAnsi="Times New Roman" w:cs="Times New Roman"/>
              <w:noProof/>
              <w:sz w:val="24"/>
              <w:szCs w:val="24"/>
              <w:lang w:val="en-US"/>
            </w:rPr>
          </w:rPrChange>
        </w:rPr>
      </w:pPr>
      <w:r w:rsidRPr="00392869">
        <w:fldChar w:fldCharType="begin"/>
      </w:r>
      <w:r w:rsidRPr="00110756">
        <w:rPr>
          <w:rPrChange w:id="29" w:author="ernst">
            <w:rPr>
              <w:b w:val="0"/>
              <w:bCs w:val="0"/>
              <w:caps w:val="0"/>
              <w:color w:val="0000FF"/>
              <w:u w:val="single"/>
            </w:rPr>
          </w:rPrChange>
        </w:rPr>
        <w:instrText xml:space="preserve">HYPERLINK </w:instrText>
      </w:r>
      <w:r w:rsidRPr="00D423DD">
        <w:instrText>\</w:instrText>
      </w:r>
      <w:r w:rsidRPr="00110756">
        <w:rPr>
          <w:rPrChange w:id="30" w:author="ernst">
            <w:rPr>
              <w:b w:val="0"/>
              <w:bCs w:val="0"/>
              <w:caps w:val="0"/>
              <w:color w:val="0000FF"/>
              <w:u w:val="single"/>
            </w:rPr>
          </w:rPrChange>
        </w:rPr>
        <w:instrText>l "_Toc446083010"</w:instrText>
      </w:r>
      <w:r w:rsidRPr="00110756">
        <w:rPr>
          <w:rPrChange w:id="31" w:author="ernst">
            <w:rPr/>
          </w:rPrChange>
        </w:rPr>
        <w:fldChar w:fldCharType="separate"/>
      </w:r>
      <w:r w:rsidRPr="00110756">
        <w:rPr>
          <w:rStyle w:val="Hyperlink"/>
          <w:rFonts w:cs="Arial"/>
          <w:noProof/>
          <w:rPrChange w:id="32" w:author="ernst">
            <w:rPr>
              <w:rStyle w:val="Hyperlink"/>
              <w:rFonts w:cs="Arial"/>
              <w:b w:val="0"/>
              <w:bCs w:val="0"/>
              <w:caps w:val="0"/>
              <w:noProof/>
            </w:rPr>
          </w:rPrChange>
        </w:rPr>
        <w:t>Table of Contents</w:t>
      </w:r>
      <w:r w:rsidRPr="00D423DD">
        <w:rPr>
          <w:noProof/>
          <w:webHidden/>
        </w:rPr>
        <w:tab/>
      </w:r>
      <w:r w:rsidRPr="00392869">
        <w:rPr>
          <w:noProof/>
          <w:webHidden/>
        </w:rPr>
        <w:fldChar w:fldCharType="begin"/>
      </w:r>
      <w:r w:rsidRPr="00110756">
        <w:rPr>
          <w:noProof/>
          <w:webHidden/>
          <w:rPrChange w:id="33" w:author="ernst">
            <w:rPr>
              <w:b w:val="0"/>
              <w:bCs w:val="0"/>
              <w:caps w:val="0"/>
              <w:noProof/>
              <w:webHidden/>
              <w:color w:val="0000FF"/>
              <w:u w:val="single"/>
            </w:rPr>
          </w:rPrChange>
        </w:rPr>
        <w:instrText xml:space="preserve"> PAGEREF _Toc446083010 </w:instrText>
      </w:r>
      <w:r w:rsidRPr="00D423DD">
        <w:rPr>
          <w:noProof/>
          <w:webHidden/>
        </w:rPr>
        <w:instrText>\</w:instrText>
      </w:r>
      <w:r w:rsidRPr="00110756">
        <w:rPr>
          <w:noProof/>
          <w:webHidden/>
          <w:rPrChange w:id="34" w:author="ernst">
            <w:rPr>
              <w:b w:val="0"/>
              <w:bCs w:val="0"/>
              <w:caps w:val="0"/>
              <w:noProof/>
              <w:webHidden/>
              <w:color w:val="0000FF"/>
              <w:u w:val="single"/>
            </w:rPr>
          </w:rPrChange>
        </w:rPr>
        <w:instrText xml:space="preserve">h </w:instrText>
      </w:r>
      <w:r w:rsidRPr="00110756">
        <w:rPr>
          <w:noProof/>
          <w:webHidden/>
          <w:rPrChange w:id="35" w:author="ernst">
            <w:rPr>
              <w:noProof/>
              <w:webHidden/>
            </w:rPr>
          </w:rPrChange>
        </w:rPr>
      </w:r>
      <w:r w:rsidRPr="00110756">
        <w:rPr>
          <w:noProof/>
          <w:webHidden/>
          <w:rPrChange w:id="36" w:author="ernst">
            <w:rPr>
              <w:noProof/>
              <w:webHidden/>
            </w:rPr>
          </w:rPrChange>
        </w:rPr>
        <w:fldChar w:fldCharType="separate"/>
      </w:r>
      <w:r w:rsidRPr="00110756">
        <w:rPr>
          <w:noProof/>
          <w:webHidden/>
          <w:rPrChange w:id="37" w:author="ernst">
            <w:rPr>
              <w:b w:val="0"/>
              <w:bCs w:val="0"/>
              <w:caps w:val="0"/>
              <w:noProof/>
              <w:webHidden/>
              <w:color w:val="0000FF"/>
              <w:u w:val="single"/>
            </w:rPr>
          </w:rPrChange>
        </w:rPr>
        <w:t>3</w:t>
      </w:r>
      <w:r w:rsidRPr="00392869">
        <w:rPr>
          <w:noProof/>
          <w:webHidden/>
        </w:rPr>
        <w:fldChar w:fldCharType="end"/>
      </w:r>
      <w:r w:rsidRPr="00392869">
        <w:fldChar w:fldCharType="end"/>
      </w:r>
    </w:p>
    <w:p w:rsidR="00110756" w:rsidRPr="00110756" w:rsidRDefault="00110756" w:rsidP="00C33117">
      <w:pPr>
        <w:pStyle w:val="TOC1"/>
        <w:rPr>
          <w:rFonts w:ascii="Times New Roman" w:hAnsi="Times New Roman" w:cs="Times New Roman"/>
          <w:noProof/>
          <w:sz w:val="24"/>
          <w:szCs w:val="24"/>
          <w:rPrChange w:id="38" w:author="Unknown">
            <w:rPr>
              <w:rFonts w:ascii="Times New Roman" w:hAnsi="Times New Roman" w:cs="Times New Roman"/>
              <w:noProof/>
              <w:sz w:val="24"/>
              <w:szCs w:val="24"/>
              <w:lang w:val="en-US"/>
            </w:rPr>
          </w:rPrChange>
        </w:rPr>
      </w:pPr>
      <w:r w:rsidRPr="00392869">
        <w:fldChar w:fldCharType="begin"/>
      </w:r>
      <w:r w:rsidRPr="00110756">
        <w:rPr>
          <w:rPrChange w:id="39" w:author="ernst">
            <w:rPr>
              <w:b w:val="0"/>
              <w:bCs w:val="0"/>
              <w:caps w:val="0"/>
              <w:color w:val="0000FF"/>
              <w:u w:val="single"/>
            </w:rPr>
          </w:rPrChange>
        </w:rPr>
        <w:instrText xml:space="preserve">HYPERLINK </w:instrText>
      </w:r>
      <w:r w:rsidRPr="00D423DD">
        <w:instrText>\</w:instrText>
      </w:r>
      <w:r w:rsidRPr="00110756">
        <w:rPr>
          <w:rPrChange w:id="40" w:author="ernst">
            <w:rPr>
              <w:b w:val="0"/>
              <w:bCs w:val="0"/>
              <w:caps w:val="0"/>
              <w:color w:val="0000FF"/>
              <w:u w:val="single"/>
            </w:rPr>
          </w:rPrChange>
        </w:rPr>
        <w:instrText>l "_Toc446083011"</w:instrText>
      </w:r>
      <w:r w:rsidRPr="00110756">
        <w:rPr>
          <w:rPrChange w:id="41" w:author="ernst">
            <w:rPr/>
          </w:rPrChange>
        </w:rPr>
        <w:fldChar w:fldCharType="separate"/>
      </w:r>
      <w:r w:rsidRPr="00110756">
        <w:rPr>
          <w:rStyle w:val="Hyperlink"/>
          <w:rFonts w:cs="Arial"/>
          <w:noProof/>
          <w:rPrChange w:id="42" w:author="ernst">
            <w:rPr>
              <w:rStyle w:val="Hyperlink"/>
              <w:rFonts w:cs="Arial"/>
              <w:b w:val="0"/>
              <w:bCs w:val="0"/>
              <w:caps w:val="0"/>
              <w:noProof/>
            </w:rPr>
          </w:rPrChange>
        </w:rPr>
        <w:t>Index of Tables</w:t>
      </w:r>
      <w:r w:rsidRPr="00D423DD">
        <w:rPr>
          <w:noProof/>
          <w:webHidden/>
        </w:rPr>
        <w:tab/>
      </w:r>
      <w:r w:rsidRPr="00392869">
        <w:rPr>
          <w:noProof/>
          <w:webHidden/>
        </w:rPr>
        <w:fldChar w:fldCharType="begin"/>
      </w:r>
      <w:r w:rsidRPr="00110756">
        <w:rPr>
          <w:noProof/>
          <w:webHidden/>
          <w:rPrChange w:id="43" w:author="ernst">
            <w:rPr>
              <w:b w:val="0"/>
              <w:bCs w:val="0"/>
              <w:caps w:val="0"/>
              <w:noProof/>
              <w:webHidden/>
              <w:color w:val="0000FF"/>
              <w:u w:val="single"/>
            </w:rPr>
          </w:rPrChange>
        </w:rPr>
        <w:instrText xml:space="preserve"> PAGEREF _Toc446083011 </w:instrText>
      </w:r>
      <w:r w:rsidRPr="00D423DD">
        <w:rPr>
          <w:noProof/>
          <w:webHidden/>
        </w:rPr>
        <w:instrText>\</w:instrText>
      </w:r>
      <w:r w:rsidRPr="00110756">
        <w:rPr>
          <w:noProof/>
          <w:webHidden/>
          <w:rPrChange w:id="44" w:author="ernst">
            <w:rPr>
              <w:b w:val="0"/>
              <w:bCs w:val="0"/>
              <w:caps w:val="0"/>
              <w:noProof/>
              <w:webHidden/>
              <w:color w:val="0000FF"/>
              <w:u w:val="single"/>
            </w:rPr>
          </w:rPrChange>
        </w:rPr>
        <w:instrText xml:space="preserve">h </w:instrText>
      </w:r>
      <w:r w:rsidRPr="00110756">
        <w:rPr>
          <w:noProof/>
          <w:webHidden/>
          <w:rPrChange w:id="45" w:author="ernst">
            <w:rPr>
              <w:noProof/>
              <w:webHidden/>
            </w:rPr>
          </w:rPrChange>
        </w:rPr>
      </w:r>
      <w:r w:rsidRPr="00110756">
        <w:rPr>
          <w:noProof/>
          <w:webHidden/>
          <w:rPrChange w:id="46" w:author="ernst">
            <w:rPr>
              <w:noProof/>
              <w:webHidden/>
            </w:rPr>
          </w:rPrChange>
        </w:rPr>
        <w:fldChar w:fldCharType="separate"/>
      </w:r>
      <w:r w:rsidRPr="00110756">
        <w:rPr>
          <w:noProof/>
          <w:webHidden/>
          <w:rPrChange w:id="47" w:author="ernst">
            <w:rPr>
              <w:b w:val="0"/>
              <w:bCs w:val="0"/>
              <w:caps w:val="0"/>
              <w:noProof/>
              <w:webHidden/>
              <w:color w:val="0000FF"/>
              <w:u w:val="single"/>
            </w:rPr>
          </w:rPrChange>
        </w:rPr>
        <w:t>4</w:t>
      </w:r>
      <w:r w:rsidRPr="00392869">
        <w:rPr>
          <w:noProof/>
          <w:webHidden/>
        </w:rPr>
        <w:fldChar w:fldCharType="end"/>
      </w:r>
      <w:r w:rsidRPr="00392869">
        <w:fldChar w:fldCharType="end"/>
      </w:r>
    </w:p>
    <w:p w:rsidR="00110756" w:rsidRPr="00110756" w:rsidRDefault="00110756" w:rsidP="00C33117">
      <w:pPr>
        <w:pStyle w:val="TOC1"/>
        <w:rPr>
          <w:rFonts w:ascii="Times New Roman" w:hAnsi="Times New Roman" w:cs="Times New Roman"/>
          <w:noProof/>
          <w:sz w:val="24"/>
          <w:szCs w:val="24"/>
          <w:rPrChange w:id="48" w:author="Unknown">
            <w:rPr>
              <w:rFonts w:ascii="Times New Roman" w:hAnsi="Times New Roman" w:cs="Times New Roman"/>
              <w:noProof/>
              <w:sz w:val="24"/>
              <w:szCs w:val="24"/>
              <w:lang w:val="en-US"/>
            </w:rPr>
          </w:rPrChange>
        </w:rPr>
      </w:pPr>
      <w:r w:rsidRPr="00392869">
        <w:fldChar w:fldCharType="begin"/>
      </w:r>
      <w:r w:rsidRPr="00110756">
        <w:rPr>
          <w:rPrChange w:id="49" w:author="ernst">
            <w:rPr>
              <w:b w:val="0"/>
              <w:bCs w:val="0"/>
              <w:caps w:val="0"/>
              <w:color w:val="0000FF"/>
              <w:u w:val="single"/>
            </w:rPr>
          </w:rPrChange>
        </w:rPr>
        <w:instrText xml:space="preserve">HYPERLINK </w:instrText>
      </w:r>
      <w:r w:rsidRPr="00D423DD">
        <w:instrText>\</w:instrText>
      </w:r>
      <w:r w:rsidRPr="00110756">
        <w:rPr>
          <w:rPrChange w:id="50" w:author="ernst">
            <w:rPr>
              <w:b w:val="0"/>
              <w:bCs w:val="0"/>
              <w:caps w:val="0"/>
              <w:color w:val="0000FF"/>
              <w:u w:val="single"/>
            </w:rPr>
          </w:rPrChange>
        </w:rPr>
        <w:instrText>l "_Toc446083012"</w:instrText>
      </w:r>
      <w:r w:rsidRPr="00110756">
        <w:rPr>
          <w:rPrChange w:id="51" w:author="ernst">
            <w:rPr/>
          </w:rPrChange>
        </w:rPr>
        <w:fldChar w:fldCharType="separate"/>
      </w:r>
      <w:r w:rsidRPr="00110756">
        <w:rPr>
          <w:rStyle w:val="Hyperlink"/>
          <w:rFonts w:cs="Arial"/>
          <w:noProof/>
          <w:rPrChange w:id="52" w:author="ernst">
            <w:rPr>
              <w:rStyle w:val="Hyperlink"/>
              <w:rFonts w:cs="Arial"/>
              <w:b w:val="0"/>
              <w:bCs w:val="0"/>
              <w:caps w:val="0"/>
              <w:noProof/>
            </w:rPr>
          </w:rPrChange>
        </w:rPr>
        <w:t>Index of Figures</w:t>
      </w:r>
      <w:r w:rsidRPr="00D423DD">
        <w:rPr>
          <w:noProof/>
          <w:webHidden/>
        </w:rPr>
        <w:tab/>
      </w:r>
      <w:r w:rsidRPr="00392869">
        <w:rPr>
          <w:noProof/>
          <w:webHidden/>
        </w:rPr>
        <w:fldChar w:fldCharType="begin"/>
      </w:r>
      <w:r w:rsidRPr="00110756">
        <w:rPr>
          <w:noProof/>
          <w:webHidden/>
          <w:rPrChange w:id="53" w:author="ernst">
            <w:rPr>
              <w:b w:val="0"/>
              <w:bCs w:val="0"/>
              <w:caps w:val="0"/>
              <w:noProof/>
              <w:webHidden/>
              <w:color w:val="0000FF"/>
              <w:u w:val="single"/>
            </w:rPr>
          </w:rPrChange>
        </w:rPr>
        <w:instrText xml:space="preserve"> PAGEREF _Toc446083012 </w:instrText>
      </w:r>
      <w:r w:rsidRPr="00D423DD">
        <w:rPr>
          <w:noProof/>
          <w:webHidden/>
        </w:rPr>
        <w:instrText>\</w:instrText>
      </w:r>
      <w:r w:rsidRPr="00110756">
        <w:rPr>
          <w:noProof/>
          <w:webHidden/>
          <w:rPrChange w:id="54" w:author="ernst">
            <w:rPr>
              <w:b w:val="0"/>
              <w:bCs w:val="0"/>
              <w:caps w:val="0"/>
              <w:noProof/>
              <w:webHidden/>
              <w:color w:val="0000FF"/>
              <w:u w:val="single"/>
            </w:rPr>
          </w:rPrChange>
        </w:rPr>
        <w:instrText xml:space="preserve">h </w:instrText>
      </w:r>
      <w:r w:rsidRPr="00110756">
        <w:rPr>
          <w:noProof/>
          <w:webHidden/>
          <w:rPrChange w:id="55" w:author="ernst">
            <w:rPr>
              <w:noProof/>
              <w:webHidden/>
            </w:rPr>
          </w:rPrChange>
        </w:rPr>
      </w:r>
      <w:r w:rsidRPr="00110756">
        <w:rPr>
          <w:noProof/>
          <w:webHidden/>
          <w:rPrChange w:id="56" w:author="ernst">
            <w:rPr>
              <w:noProof/>
              <w:webHidden/>
            </w:rPr>
          </w:rPrChange>
        </w:rPr>
        <w:fldChar w:fldCharType="separate"/>
      </w:r>
      <w:r w:rsidRPr="00110756">
        <w:rPr>
          <w:noProof/>
          <w:webHidden/>
          <w:rPrChange w:id="57" w:author="ernst">
            <w:rPr>
              <w:b w:val="0"/>
              <w:bCs w:val="0"/>
              <w:caps w:val="0"/>
              <w:noProof/>
              <w:webHidden/>
              <w:color w:val="0000FF"/>
              <w:u w:val="single"/>
            </w:rPr>
          </w:rPrChange>
        </w:rPr>
        <w:t>4</w:t>
      </w:r>
      <w:r w:rsidRPr="00392869">
        <w:rPr>
          <w:noProof/>
          <w:webHidden/>
        </w:rPr>
        <w:fldChar w:fldCharType="end"/>
      </w:r>
      <w:r w:rsidRPr="00392869">
        <w:fldChar w:fldCharType="end"/>
      </w:r>
    </w:p>
    <w:p w:rsidR="00110756" w:rsidRPr="00110756" w:rsidRDefault="00110756" w:rsidP="00C33117">
      <w:pPr>
        <w:pStyle w:val="TOC1"/>
        <w:rPr>
          <w:rFonts w:ascii="Times New Roman" w:hAnsi="Times New Roman" w:cs="Times New Roman"/>
          <w:noProof/>
          <w:sz w:val="24"/>
          <w:szCs w:val="24"/>
          <w:rPrChange w:id="58" w:author="Unknown">
            <w:rPr>
              <w:rFonts w:ascii="Times New Roman" w:hAnsi="Times New Roman" w:cs="Times New Roman"/>
              <w:noProof/>
              <w:sz w:val="24"/>
              <w:szCs w:val="24"/>
              <w:lang w:val="en-US"/>
            </w:rPr>
          </w:rPrChange>
        </w:rPr>
      </w:pPr>
      <w:r w:rsidRPr="00392869">
        <w:fldChar w:fldCharType="begin"/>
      </w:r>
      <w:r w:rsidRPr="00110756">
        <w:rPr>
          <w:rPrChange w:id="59" w:author="ernst">
            <w:rPr>
              <w:b w:val="0"/>
              <w:bCs w:val="0"/>
              <w:caps w:val="0"/>
              <w:color w:val="0000FF"/>
              <w:u w:val="single"/>
            </w:rPr>
          </w:rPrChange>
        </w:rPr>
        <w:instrText xml:space="preserve">HYPERLINK </w:instrText>
      </w:r>
      <w:r w:rsidRPr="00D423DD">
        <w:instrText>\</w:instrText>
      </w:r>
      <w:r w:rsidRPr="00110756">
        <w:rPr>
          <w:rPrChange w:id="60" w:author="ernst">
            <w:rPr>
              <w:b w:val="0"/>
              <w:bCs w:val="0"/>
              <w:caps w:val="0"/>
              <w:color w:val="0000FF"/>
              <w:u w:val="single"/>
            </w:rPr>
          </w:rPrChange>
        </w:rPr>
        <w:instrText>l "_Toc446083013"</w:instrText>
      </w:r>
      <w:r w:rsidRPr="00110756">
        <w:rPr>
          <w:rPrChange w:id="61" w:author="ernst">
            <w:rPr/>
          </w:rPrChange>
        </w:rPr>
        <w:fldChar w:fldCharType="separate"/>
      </w:r>
      <w:r w:rsidRPr="00110756">
        <w:rPr>
          <w:rStyle w:val="Hyperlink"/>
          <w:rFonts w:cs="Arial"/>
          <w:noProof/>
          <w:rPrChange w:id="62" w:author="ernst">
            <w:rPr>
              <w:rStyle w:val="Hyperlink"/>
              <w:rFonts w:cs="Arial"/>
              <w:b w:val="0"/>
              <w:bCs w:val="0"/>
              <w:caps w:val="0"/>
              <w:noProof/>
            </w:rPr>
          </w:rPrChange>
        </w:rPr>
        <w:t>Guideline on Navigational Safety within Marine Spatial Planning</w:t>
      </w:r>
      <w:r w:rsidRPr="00D423DD">
        <w:rPr>
          <w:noProof/>
          <w:webHidden/>
        </w:rPr>
        <w:tab/>
      </w:r>
      <w:r w:rsidRPr="00392869">
        <w:rPr>
          <w:noProof/>
          <w:webHidden/>
        </w:rPr>
        <w:fldChar w:fldCharType="begin"/>
      </w:r>
      <w:r w:rsidRPr="00110756">
        <w:rPr>
          <w:noProof/>
          <w:webHidden/>
          <w:rPrChange w:id="63" w:author="ernst">
            <w:rPr>
              <w:b w:val="0"/>
              <w:bCs w:val="0"/>
              <w:caps w:val="0"/>
              <w:noProof/>
              <w:webHidden/>
              <w:color w:val="0000FF"/>
              <w:u w:val="single"/>
            </w:rPr>
          </w:rPrChange>
        </w:rPr>
        <w:instrText xml:space="preserve"> PAGEREF _Toc446083013 </w:instrText>
      </w:r>
      <w:r w:rsidRPr="00D423DD">
        <w:rPr>
          <w:noProof/>
          <w:webHidden/>
        </w:rPr>
        <w:instrText>\</w:instrText>
      </w:r>
      <w:r w:rsidRPr="00110756">
        <w:rPr>
          <w:noProof/>
          <w:webHidden/>
          <w:rPrChange w:id="64" w:author="ernst">
            <w:rPr>
              <w:b w:val="0"/>
              <w:bCs w:val="0"/>
              <w:caps w:val="0"/>
              <w:noProof/>
              <w:webHidden/>
              <w:color w:val="0000FF"/>
              <w:u w:val="single"/>
            </w:rPr>
          </w:rPrChange>
        </w:rPr>
        <w:instrText xml:space="preserve">h </w:instrText>
      </w:r>
      <w:r w:rsidRPr="00110756">
        <w:rPr>
          <w:noProof/>
          <w:webHidden/>
          <w:rPrChange w:id="65" w:author="ernst">
            <w:rPr>
              <w:noProof/>
              <w:webHidden/>
            </w:rPr>
          </w:rPrChange>
        </w:rPr>
      </w:r>
      <w:r w:rsidRPr="00110756">
        <w:rPr>
          <w:noProof/>
          <w:webHidden/>
          <w:rPrChange w:id="66" w:author="ernst">
            <w:rPr>
              <w:noProof/>
              <w:webHidden/>
            </w:rPr>
          </w:rPrChange>
        </w:rPr>
        <w:fldChar w:fldCharType="separate"/>
      </w:r>
      <w:r w:rsidRPr="00110756">
        <w:rPr>
          <w:noProof/>
          <w:webHidden/>
          <w:rPrChange w:id="67" w:author="ernst">
            <w:rPr>
              <w:b w:val="0"/>
              <w:bCs w:val="0"/>
              <w:caps w:val="0"/>
              <w:noProof/>
              <w:webHidden/>
              <w:color w:val="0000FF"/>
              <w:u w:val="single"/>
            </w:rPr>
          </w:rPrChange>
        </w:rPr>
        <w:t>5</w:t>
      </w:r>
      <w:r w:rsidRPr="00392869">
        <w:rPr>
          <w:noProof/>
          <w:webHidden/>
        </w:rPr>
        <w:fldChar w:fldCharType="end"/>
      </w:r>
      <w:r w:rsidRPr="00392869">
        <w:fldChar w:fldCharType="end"/>
      </w:r>
    </w:p>
    <w:p w:rsidR="00110756" w:rsidRPr="00110756" w:rsidRDefault="00110756" w:rsidP="00C33117">
      <w:pPr>
        <w:pStyle w:val="TOC1"/>
        <w:rPr>
          <w:rFonts w:ascii="Times New Roman" w:hAnsi="Times New Roman" w:cs="Times New Roman"/>
          <w:noProof/>
          <w:sz w:val="24"/>
          <w:szCs w:val="24"/>
          <w:rPrChange w:id="68" w:author="Unknown">
            <w:rPr>
              <w:rFonts w:ascii="Times New Roman" w:hAnsi="Times New Roman" w:cs="Times New Roman"/>
              <w:noProof/>
              <w:sz w:val="24"/>
              <w:szCs w:val="24"/>
              <w:lang w:val="en-US"/>
            </w:rPr>
          </w:rPrChange>
        </w:rPr>
      </w:pPr>
      <w:r w:rsidRPr="00392869">
        <w:fldChar w:fldCharType="begin"/>
      </w:r>
      <w:r w:rsidRPr="00110756">
        <w:rPr>
          <w:rPrChange w:id="69" w:author="ernst">
            <w:rPr>
              <w:b w:val="0"/>
              <w:bCs w:val="0"/>
              <w:caps w:val="0"/>
              <w:color w:val="0000FF"/>
              <w:u w:val="single"/>
            </w:rPr>
          </w:rPrChange>
        </w:rPr>
        <w:instrText xml:space="preserve">HYPERLINK </w:instrText>
      </w:r>
      <w:r w:rsidRPr="00D423DD">
        <w:instrText>\</w:instrText>
      </w:r>
      <w:r w:rsidRPr="00110756">
        <w:rPr>
          <w:rPrChange w:id="70" w:author="ernst">
            <w:rPr>
              <w:b w:val="0"/>
              <w:bCs w:val="0"/>
              <w:caps w:val="0"/>
              <w:color w:val="0000FF"/>
              <w:u w:val="single"/>
            </w:rPr>
          </w:rPrChange>
        </w:rPr>
        <w:instrText>l "_Toc446083014"</w:instrText>
      </w:r>
      <w:r w:rsidRPr="00110756">
        <w:rPr>
          <w:rPrChange w:id="71" w:author="ernst">
            <w:rPr/>
          </w:rPrChange>
        </w:rPr>
        <w:fldChar w:fldCharType="separate"/>
      </w:r>
      <w:r w:rsidRPr="00110756">
        <w:rPr>
          <w:rStyle w:val="Hyperlink"/>
          <w:rFonts w:cs="Arial"/>
          <w:noProof/>
          <w:rPrChange w:id="72" w:author="ernst">
            <w:rPr>
              <w:rStyle w:val="Hyperlink"/>
              <w:rFonts w:cs="Arial"/>
              <w:b w:val="0"/>
              <w:bCs w:val="0"/>
              <w:caps w:val="0"/>
              <w:noProof/>
            </w:rPr>
          </w:rPrChange>
        </w:rPr>
        <w:t>1.</w:t>
      </w:r>
      <w:r w:rsidRPr="00D423DD">
        <w:rPr>
          <w:rFonts w:ascii="Times New Roman" w:hAnsi="Times New Roman" w:cs="Times New Roman"/>
          <w:noProof/>
          <w:sz w:val="24"/>
          <w:szCs w:val="24"/>
        </w:rPr>
        <w:tab/>
      </w:r>
      <w:r w:rsidRPr="004A3E2C">
        <w:rPr>
          <w:rStyle w:val="Hyperlink"/>
          <w:rFonts w:cs="Arial"/>
          <w:noProof/>
        </w:rPr>
        <w:t>Introduction</w:t>
      </w:r>
      <w:r w:rsidRPr="004A3E2C">
        <w:rPr>
          <w:noProof/>
          <w:webHidden/>
        </w:rPr>
        <w:tab/>
      </w:r>
      <w:r w:rsidRPr="00392869">
        <w:rPr>
          <w:noProof/>
          <w:webHidden/>
        </w:rPr>
        <w:fldChar w:fldCharType="begin"/>
      </w:r>
      <w:r w:rsidRPr="00110756">
        <w:rPr>
          <w:noProof/>
          <w:webHidden/>
          <w:rPrChange w:id="73" w:author="ernst">
            <w:rPr>
              <w:b w:val="0"/>
              <w:bCs w:val="0"/>
              <w:caps w:val="0"/>
              <w:noProof/>
              <w:webHidden/>
              <w:color w:val="0000FF"/>
              <w:u w:val="single"/>
            </w:rPr>
          </w:rPrChange>
        </w:rPr>
        <w:instrText xml:space="preserve"> PAGEREF _Toc446083014 </w:instrText>
      </w:r>
      <w:r w:rsidRPr="00D423DD">
        <w:rPr>
          <w:noProof/>
          <w:webHidden/>
        </w:rPr>
        <w:instrText>\</w:instrText>
      </w:r>
      <w:r w:rsidRPr="00110756">
        <w:rPr>
          <w:noProof/>
          <w:webHidden/>
          <w:rPrChange w:id="74" w:author="ernst">
            <w:rPr>
              <w:b w:val="0"/>
              <w:bCs w:val="0"/>
              <w:caps w:val="0"/>
              <w:noProof/>
              <w:webHidden/>
              <w:color w:val="0000FF"/>
              <w:u w:val="single"/>
            </w:rPr>
          </w:rPrChange>
        </w:rPr>
        <w:instrText xml:space="preserve">h </w:instrText>
      </w:r>
      <w:r w:rsidRPr="00110756">
        <w:rPr>
          <w:noProof/>
          <w:webHidden/>
          <w:rPrChange w:id="75" w:author="ernst">
            <w:rPr>
              <w:noProof/>
              <w:webHidden/>
            </w:rPr>
          </w:rPrChange>
        </w:rPr>
      </w:r>
      <w:r w:rsidRPr="00110756">
        <w:rPr>
          <w:noProof/>
          <w:webHidden/>
          <w:rPrChange w:id="76" w:author="ernst">
            <w:rPr>
              <w:noProof/>
              <w:webHidden/>
            </w:rPr>
          </w:rPrChange>
        </w:rPr>
        <w:fldChar w:fldCharType="separate"/>
      </w:r>
      <w:r w:rsidRPr="00110756">
        <w:rPr>
          <w:noProof/>
          <w:webHidden/>
          <w:rPrChange w:id="77" w:author="ernst">
            <w:rPr>
              <w:b w:val="0"/>
              <w:bCs w:val="0"/>
              <w:caps w:val="0"/>
              <w:noProof/>
              <w:webHidden/>
              <w:color w:val="0000FF"/>
              <w:u w:val="single"/>
            </w:rPr>
          </w:rPrChange>
        </w:rPr>
        <w:t>5</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78" w:author="Unknown">
            <w:rPr>
              <w:rFonts w:ascii="Times New Roman" w:hAnsi="Times New Roman" w:cs="Times New Roman"/>
              <w:noProof/>
              <w:sz w:val="24"/>
              <w:szCs w:val="24"/>
              <w:lang w:val="en-US"/>
            </w:rPr>
          </w:rPrChange>
        </w:rPr>
      </w:pPr>
      <w:r w:rsidRPr="00392869">
        <w:fldChar w:fldCharType="begin"/>
      </w:r>
      <w:r w:rsidRPr="00110756">
        <w:rPr>
          <w:rPrChange w:id="79" w:author="ernst">
            <w:rPr>
              <w:color w:val="0000FF"/>
              <w:u w:val="single"/>
            </w:rPr>
          </w:rPrChange>
        </w:rPr>
        <w:instrText xml:space="preserve">HYPERLINK </w:instrText>
      </w:r>
      <w:r w:rsidRPr="00D423DD">
        <w:instrText>\</w:instrText>
      </w:r>
      <w:r w:rsidRPr="00110756">
        <w:rPr>
          <w:rPrChange w:id="80" w:author="ernst">
            <w:rPr>
              <w:color w:val="0000FF"/>
              <w:u w:val="single"/>
            </w:rPr>
          </w:rPrChange>
        </w:rPr>
        <w:instrText>l "_Toc446083015"</w:instrText>
      </w:r>
      <w:r w:rsidRPr="00110756">
        <w:rPr>
          <w:rPrChange w:id="81" w:author="ernst">
            <w:rPr/>
          </w:rPrChange>
        </w:rPr>
        <w:fldChar w:fldCharType="separate"/>
      </w:r>
      <w:r>
        <w:rPr>
          <w:rStyle w:val="Hyperlink"/>
          <w:rFonts w:cs="Arial"/>
          <w:noProof/>
        </w:rPr>
        <w:t>1.1</w:t>
      </w:r>
      <w:r w:rsidRPr="00D423DD">
        <w:rPr>
          <w:rFonts w:ascii="Times New Roman" w:hAnsi="Times New Roman" w:cs="Times New Roman"/>
          <w:noProof/>
          <w:sz w:val="24"/>
          <w:szCs w:val="24"/>
        </w:rPr>
        <w:tab/>
      </w:r>
      <w:r w:rsidRPr="004A3E2C">
        <w:rPr>
          <w:rStyle w:val="Hyperlink"/>
          <w:rFonts w:cs="Arial"/>
          <w:noProof/>
        </w:rPr>
        <w:t>Background</w:t>
      </w:r>
      <w:r w:rsidRPr="004A3E2C">
        <w:rPr>
          <w:noProof/>
          <w:webHidden/>
        </w:rPr>
        <w:tab/>
      </w:r>
      <w:r w:rsidRPr="00392869">
        <w:rPr>
          <w:noProof/>
          <w:webHidden/>
        </w:rPr>
        <w:fldChar w:fldCharType="begin"/>
      </w:r>
      <w:r w:rsidRPr="00110756">
        <w:rPr>
          <w:noProof/>
          <w:webHidden/>
          <w:rPrChange w:id="82" w:author="ernst">
            <w:rPr>
              <w:noProof/>
              <w:webHidden/>
              <w:color w:val="0000FF"/>
              <w:u w:val="single"/>
            </w:rPr>
          </w:rPrChange>
        </w:rPr>
        <w:instrText xml:space="preserve"> PAGEREF _Toc446083015 </w:instrText>
      </w:r>
      <w:r w:rsidRPr="00D423DD">
        <w:rPr>
          <w:noProof/>
          <w:webHidden/>
        </w:rPr>
        <w:instrText>\</w:instrText>
      </w:r>
      <w:r w:rsidRPr="00110756">
        <w:rPr>
          <w:noProof/>
          <w:webHidden/>
          <w:rPrChange w:id="83" w:author="ernst">
            <w:rPr>
              <w:noProof/>
              <w:webHidden/>
              <w:color w:val="0000FF"/>
              <w:u w:val="single"/>
            </w:rPr>
          </w:rPrChange>
        </w:rPr>
        <w:instrText xml:space="preserve">h </w:instrText>
      </w:r>
      <w:r w:rsidRPr="00110756">
        <w:rPr>
          <w:noProof/>
          <w:webHidden/>
          <w:rPrChange w:id="84" w:author="ernst">
            <w:rPr>
              <w:noProof/>
              <w:webHidden/>
            </w:rPr>
          </w:rPrChange>
        </w:rPr>
      </w:r>
      <w:r w:rsidRPr="00110756">
        <w:rPr>
          <w:noProof/>
          <w:webHidden/>
          <w:rPrChange w:id="85" w:author="ernst">
            <w:rPr>
              <w:noProof/>
              <w:webHidden/>
            </w:rPr>
          </w:rPrChange>
        </w:rPr>
        <w:fldChar w:fldCharType="separate"/>
      </w:r>
      <w:r w:rsidRPr="00110756">
        <w:rPr>
          <w:noProof/>
          <w:webHidden/>
          <w:rPrChange w:id="86" w:author="ernst">
            <w:rPr>
              <w:noProof/>
              <w:webHidden/>
              <w:color w:val="0000FF"/>
              <w:u w:val="single"/>
            </w:rPr>
          </w:rPrChange>
        </w:rPr>
        <w:t>5</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87" w:author="Unknown">
            <w:rPr>
              <w:rFonts w:ascii="Times New Roman" w:hAnsi="Times New Roman" w:cs="Times New Roman"/>
              <w:noProof/>
              <w:sz w:val="24"/>
              <w:szCs w:val="24"/>
              <w:lang w:val="en-US"/>
            </w:rPr>
          </w:rPrChange>
        </w:rPr>
      </w:pPr>
      <w:r w:rsidRPr="00392869">
        <w:fldChar w:fldCharType="begin"/>
      </w:r>
      <w:r w:rsidRPr="00110756">
        <w:rPr>
          <w:rPrChange w:id="88" w:author="ernst">
            <w:rPr>
              <w:color w:val="0000FF"/>
              <w:u w:val="single"/>
            </w:rPr>
          </w:rPrChange>
        </w:rPr>
        <w:instrText xml:space="preserve">HYPERLINK </w:instrText>
      </w:r>
      <w:r w:rsidRPr="00D423DD">
        <w:instrText>\</w:instrText>
      </w:r>
      <w:r w:rsidRPr="00110756">
        <w:rPr>
          <w:rPrChange w:id="89" w:author="ernst">
            <w:rPr>
              <w:color w:val="0000FF"/>
              <w:u w:val="single"/>
            </w:rPr>
          </w:rPrChange>
        </w:rPr>
        <w:instrText>l "_Toc446083016"</w:instrText>
      </w:r>
      <w:r w:rsidRPr="00110756">
        <w:rPr>
          <w:rPrChange w:id="90" w:author="ernst">
            <w:rPr/>
          </w:rPrChange>
        </w:rPr>
        <w:fldChar w:fldCharType="separate"/>
      </w:r>
      <w:r>
        <w:rPr>
          <w:rStyle w:val="Hyperlink"/>
          <w:rFonts w:cs="Arial"/>
          <w:noProof/>
        </w:rPr>
        <w:t>1.2</w:t>
      </w:r>
      <w:r w:rsidRPr="00D423DD">
        <w:rPr>
          <w:rFonts w:ascii="Times New Roman" w:hAnsi="Times New Roman" w:cs="Times New Roman"/>
          <w:noProof/>
          <w:sz w:val="24"/>
          <w:szCs w:val="24"/>
        </w:rPr>
        <w:tab/>
      </w:r>
      <w:r w:rsidRPr="004A3E2C">
        <w:rPr>
          <w:rStyle w:val="Hyperlink"/>
          <w:rFonts w:cs="Arial"/>
          <w:noProof/>
        </w:rPr>
        <w:t>Purpose</w:t>
      </w:r>
      <w:r w:rsidRPr="004A3E2C">
        <w:rPr>
          <w:noProof/>
          <w:webHidden/>
        </w:rPr>
        <w:tab/>
      </w:r>
      <w:r w:rsidRPr="00392869">
        <w:rPr>
          <w:noProof/>
          <w:webHidden/>
        </w:rPr>
        <w:fldChar w:fldCharType="begin"/>
      </w:r>
      <w:r w:rsidRPr="00110756">
        <w:rPr>
          <w:noProof/>
          <w:webHidden/>
          <w:rPrChange w:id="91" w:author="ernst">
            <w:rPr>
              <w:noProof/>
              <w:webHidden/>
              <w:color w:val="0000FF"/>
              <w:u w:val="single"/>
            </w:rPr>
          </w:rPrChange>
        </w:rPr>
        <w:instrText xml:space="preserve"> PAGEREF _Toc446083016 </w:instrText>
      </w:r>
      <w:r w:rsidRPr="00D423DD">
        <w:rPr>
          <w:noProof/>
          <w:webHidden/>
        </w:rPr>
        <w:instrText>\</w:instrText>
      </w:r>
      <w:r w:rsidRPr="00110756">
        <w:rPr>
          <w:noProof/>
          <w:webHidden/>
          <w:rPrChange w:id="92" w:author="ernst">
            <w:rPr>
              <w:noProof/>
              <w:webHidden/>
              <w:color w:val="0000FF"/>
              <w:u w:val="single"/>
            </w:rPr>
          </w:rPrChange>
        </w:rPr>
        <w:instrText xml:space="preserve">h </w:instrText>
      </w:r>
      <w:r w:rsidRPr="00110756">
        <w:rPr>
          <w:noProof/>
          <w:webHidden/>
          <w:rPrChange w:id="93" w:author="ernst">
            <w:rPr>
              <w:noProof/>
              <w:webHidden/>
            </w:rPr>
          </w:rPrChange>
        </w:rPr>
      </w:r>
      <w:r w:rsidRPr="00110756">
        <w:rPr>
          <w:noProof/>
          <w:webHidden/>
          <w:rPrChange w:id="94" w:author="ernst">
            <w:rPr>
              <w:noProof/>
              <w:webHidden/>
            </w:rPr>
          </w:rPrChange>
        </w:rPr>
        <w:fldChar w:fldCharType="separate"/>
      </w:r>
      <w:r w:rsidRPr="00110756">
        <w:rPr>
          <w:noProof/>
          <w:webHidden/>
          <w:rPrChange w:id="95" w:author="ernst">
            <w:rPr>
              <w:noProof/>
              <w:webHidden/>
              <w:color w:val="0000FF"/>
              <w:u w:val="single"/>
            </w:rPr>
          </w:rPrChange>
        </w:rPr>
        <w:t>5</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96" w:author="Unknown">
            <w:rPr>
              <w:rFonts w:ascii="Times New Roman" w:hAnsi="Times New Roman" w:cs="Times New Roman"/>
              <w:noProof/>
              <w:sz w:val="24"/>
              <w:szCs w:val="24"/>
              <w:lang w:val="en-US"/>
            </w:rPr>
          </w:rPrChange>
        </w:rPr>
      </w:pPr>
      <w:r w:rsidRPr="00392869">
        <w:fldChar w:fldCharType="begin"/>
      </w:r>
      <w:r w:rsidRPr="00110756">
        <w:rPr>
          <w:rPrChange w:id="97" w:author="ernst">
            <w:rPr>
              <w:color w:val="0000FF"/>
              <w:u w:val="single"/>
            </w:rPr>
          </w:rPrChange>
        </w:rPr>
        <w:instrText xml:space="preserve">HYPERLINK </w:instrText>
      </w:r>
      <w:r w:rsidRPr="00D423DD">
        <w:instrText>\</w:instrText>
      </w:r>
      <w:r w:rsidRPr="00110756">
        <w:rPr>
          <w:rPrChange w:id="98" w:author="ernst">
            <w:rPr>
              <w:color w:val="0000FF"/>
              <w:u w:val="single"/>
            </w:rPr>
          </w:rPrChange>
        </w:rPr>
        <w:instrText>l "_Toc446083017"</w:instrText>
      </w:r>
      <w:r w:rsidRPr="00110756">
        <w:rPr>
          <w:rPrChange w:id="99" w:author="ernst">
            <w:rPr/>
          </w:rPrChange>
        </w:rPr>
        <w:fldChar w:fldCharType="separate"/>
      </w:r>
      <w:r>
        <w:rPr>
          <w:rStyle w:val="Hyperlink"/>
          <w:rFonts w:cs="Arial"/>
          <w:noProof/>
        </w:rPr>
        <w:t>1.3</w:t>
      </w:r>
      <w:r w:rsidRPr="00D423DD">
        <w:rPr>
          <w:rFonts w:ascii="Times New Roman" w:hAnsi="Times New Roman" w:cs="Times New Roman"/>
          <w:noProof/>
          <w:sz w:val="24"/>
          <w:szCs w:val="24"/>
        </w:rPr>
        <w:tab/>
      </w:r>
      <w:r w:rsidRPr="004A3E2C">
        <w:rPr>
          <w:rStyle w:val="Hyperlink"/>
          <w:rFonts w:cs="Arial"/>
          <w:noProof/>
        </w:rPr>
        <w:t>Scope</w:t>
      </w:r>
      <w:r w:rsidRPr="004A3E2C">
        <w:rPr>
          <w:noProof/>
          <w:webHidden/>
        </w:rPr>
        <w:tab/>
      </w:r>
      <w:r w:rsidRPr="00392869">
        <w:rPr>
          <w:noProof/>
          <w:webHidden/>
        </w:rPr>
        <w:fldChar w:fldCharType="begin"/>
      </w:r>
      <w:r w:rsidRPr="00110756">
        <w:rPr>
          <w:noProof/>
          <w:webHidden/>
          <w:rPrChange w:id="100" w:author="ernst">
            <w:rPr>
              <w:noProof/>
              <w:webHidden/>
              <w:color w:val="0000FF"/>
              <w:u w:val="single"/>
            </w:rPr>
          </w:rPrChange>
        </w:rPr>
        <w:instrText xml:space="preserve"> PAGEREF _Toc446083017 </w:instrText>
      </w:r>
      <w:r w:rsidRPr="00D423DD">
        <w:rPr>
          <w:noProof/>
          <w:webHidden/>
        </w:rPr>
        <w:instrText>\</w:instrText>
      </w:r>
      <w:r w:rsidRPr="00110756">
        <w:rPr>
          <w:noProof/>
          <w:webHidden/>
          <w:rPrChange w:id="101" w:author="ernst">
            <w:rPr>
              <w:noProof/>
              <w:webHidden/>
              <w:color w:val="0000FF"/>
              <w:u w:val="single"/>
            </w:rPr>
          </w:rPrChange>
        </w:rPr>
        <w:instrText xml:space="preserve">h </w:instrText>
      </w:r>
      <w:r w:rsidRPr="00110756">
        <w:rPr>
          <w:noProof/>
          <w:webHidden/>
          <w:rPrChange w:id="102" w:author="ernst">
            <w:rPr>
              <w:noProof/>
              <w:webHidden/>
            </w:rPr>
          </w:rPrChange>
        </w:rPr>
      </w:r>
      <w:r w:rsidRPr="00110756">
        <w:rPr>
          <w:noProof/>
          <w:webHidden/>
          <w:rPrChange w:id="103" w:author="ernst">
            <w:rPr>
              <w:noProof/>
              <w:webHidden/>
            </w:rPr>
          </w:rPrChange>
        </w:rPr>
        <w:fldChar w:fldCharType="separate"/>
      </w:r>
      <w:r w:rsidRPr="00110756">
        <w:rPr>
          <w:noProof/>
          <w:webHidden/>
          <w:rPrChange w:id="104" w:author="ernst">
            <w:rPr>
              <w:noProof/>
              <w:webHidden/>
              <w:color w:val="0000FF"/>
              <w:u w:val="single"/>
            </w:rPr>
          </w:rPrChange>
        </w:rPr>
        <w:t>5</w:t>
      </w:r>
      <w:r w:rsidRPr="00392869">
        <w:rPr>
          <w:noProof/>
          <w:webHidden/>
        </w:rPr>
        <w:fldChar w:fldCharType="end"/>
      </w:r>
      <w:r w:rsidRPr="00392869">
        <w:fldChar w:fldCharType="end"/>
      </w:r>
    </w:p>
    <w:p w:rsidR="00110756" w:rsidRPr="00110756" w:rsidRDefault="00110756" w:rsidP="00C33117">
      <w:pPr>
        <w:pStyle w:val="TOC1"/>
        <w:rPr>
          <w:rFonts w:ascii="Times New Roman" w:hAnsi="Times New Roman" w:cs="Times New Roman"/>
          <w:noProof/>
          <w:sz w:val="24"/>
          <w:szCs w:val="24"/>
          <w:rPrChange w:id="105" w:author="Unknown">
            <w:rPr>
              <w:rFonts w:ascii="Times New Roman" w:hAnsi="Times New Roman" w:cs="Times New Roman"/>
              <w:noProof/>
              <w:sz w:val="24"/>
              <w:szCs w:val="24"/>
              <w:lang w:val="en-US"/>
            </w:rPr>
          </w:rPrChange>
        </w:rPr>
      </w:pPr>
      <w:r w:rsidRPr="00392869">
        <w:fldChar w:fldCharType="begin"/>
      </w:r>
      <w:r w:rsidRPr="00110756">
        <w:rPr>
          <w:rPrChange w:id="106" w:author="ernst">
            <w:rPr>
              <w:b w:val="0"/>
              <w:bCs w:val="0"/>
              <w:caps w:val="0"/>
              <w:color w:val="0000FF"/>
              <w:u w:val="single"/>
            </w:rPr>
          </w:rPrChange>
        </w:rPr>
        <w:instrText xml:space="preserve">HYPERLINK </w:instrText>
      </w:r>
      <w:r w:rsidRPr="00D423DD">
        <w:instrText>\</w:instrText>
      </w:r>
      <w:r w:rsidRPr="00110756">
        <w:rPr>
          <w:rPrChange w:id="107" w:author="ernst">
            <w:rPr>
              <w:b w:val="0"/>
              <w:bCs w:val="0"/>
              <w:caps w:val="0"/>
              <w:color w:val="0000FF"/>
              <w:u w:val="single"/>
            </w:rPr>
          </w:rPrChange>
        </w:rPr>
        <w:instrText>l "_Toc446083018"</w:instrText>
      </w:r>
      <w:r w:rsidRPr="00110756">
        <w:rPr>
          <w:rPrChange w:id="108" w:author="ernst">
            <w:rPr/>
          </w:rPrChange>
        </w:rPr>
        <w:fldChar w:fldCharType="separate"/>
      </w:r>
      <w:r w:rsidRPr="00110756">
        <w:rPr>
          <w:rStyle w:val="Hyperlink"/>
          <w:rFonts w:cs="Arial"/>
          <w:noProof/>
          <w:rPrChange w:id="109" w:author="ernst">
            <w:rPr>
              <w:rStyle w:val="Hyperlink"/>
              <w:rFonts w:cs="Arial"/>
              <w:b w:val="0"/>
              <w:bCs w:val="0"/>
              <w:caps w:val="0"/>
              <w:noProof/>
            </w:rPr>
          </w:rPrChange>
        </w:rPr>
        <w:t>2.</w:t>
      </w:r>
      <w:r w:rsidRPr="00D423DD">
        <w:rPr>
          <w:rFonts w:ascii="Times New Roman" w:hAnsi="Times New Roman" w:cs="Times New Roman"/>
          <w:noProof/>
          <w:sz w:val="24"/>
          <w:szCs w:val="24"/>
        </w:rPr>
        <w:tab/>
      </w:r>
      <w:r w:rsidRPr="004A3E2C">
        <w:rPr>
          <w:rStyle w:val="Hyperlink"/>
          <w:rFonts w:cs="Arial"/>
          <w:noProof/>
        </w:rPr>
        <w:t>FRAMEWORK: ASPECTS AND REFERENCES</w:t>
      </w:r>
      <w:r w:rsidRPr="004A3E2C">
        <w:rPr>
          <w:noProof/>
          <w:webHidden/>
        </w:rPr>
        <w:tab/>
      </w:r>
      <w:r w:rsidRPr="00392869">
        <w:rPr>
          <w:noProof/>
          <w:webHidden/>
        </w:rPr>
        <w:fldChar w:fldCharType="begin"/>
      </w:r>
      <w:r w:rsidRPr="00110756">
        <w:rPr>
          <w:noProof/>
          <w:webHidden/>
          <w:rPrChange w:id="110" w:author="ernst">
            <w:rPr>
              <w:b w:val="0"/>
              <w:bCs w:val="0"/>
              <w:caps w:val="0"/>
              <w:noProof/>
              <w:webHidden/>
              <w:color w:val="0000FF"/>
              <w:u w:val="single"/>
            </w:rPr>
          </w:rPrChange>
        </w:rPr>
        <w:instrText xml:space="preserve"> PAGEREF _Toc446083018 </w:instrText>
      </w:r>
      <w:r w:rsidRPr="00D423DD">
        <w:rPr>
          <w:noProof/>
          <w:webHidden/>
        </w:rPr>
        <w:instrText>\</w:instrText>
      </w:r>
      <w:r w:rsidRPr="00110756">
        <w:rPr>
          <w:noProof/>
          <w:webHidden/>
          <w:rPrChange w:id="111" w:author="ernst">
            <w:rPr>
              <w:b w:val="0"/>
              <w:bCs w:val="0"/>
              <w:caps w:val="0"/>
              <w:noProof/>
              <w:webHidden/>
              <w:color w:val="0000FF"/>
              <w:u w:val="single"/>
            </w:rPr>
          </w:rPrChange>
        </w:rPr>
        <w:instrText xml:space="preserve">h </w:instrText>
      </w:r>
      <w:r w:rsidRPr="00110756">
        <w:rPr>
          <w:noProof/>
          <w:webHidden/>
          <w:rPrChange w:id="112" w:author="ernst">
            <w:rPr>
              <w:noProof/>
              <w:webHidden/>
            </w:rPr>
          </w:rPrChange>
        </w:rPr>
      </w:r>
      <w:r w:rsidRPr="00110756">
        <w:rPr>
          <w:noProof/>
          <w:webHidden/>
          <w:rPrChange w:id="113" w:author="ernst">
            <w:rPr>
              <w:noProof/>
              <w:webHidden/>
            </w:rPr>
          </w:rPrChange>
        </w:rPr>
        <w:fldChar w:fldCharType="separate"/>
      </w:r>
      <w:r w:rsidRPr="00110756">
        <w:rPr>
          <w:noProof/>
          <w:webHidden/>
          <w:rPrChange w:id="114" w:author="ernst">
            <w:rPr>
              <w:b w:val="0"/>
              <w:bCs w:val="0"/>
              <w:caps w:val="0"/>
              <w:noProof/>
              <w:webHidden/>
              <w:color w:val="0000FF"/>
              <w:u w:val="single"/>
            </w:rPr>
          </w:rPrChange>
        </w:rPr>
        <w:t>6</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115" w:author="Unknown">
            <w:rPr>
              <w:rFonts w:ascii="Times New Roman" w:hAnsi="Times New Roman" w:cs="Times New Roman"/>
              <w:noProof/>
              <w:sz w:val="24"/>
              <w:szCs w:val="24"/>
              <w:lang w:val="en-US"/>
            </w:rPr>
          </w:rPrChange>
        </w:rPr>
      </w:pPr>
      <w:r w:rsidRPr="00392869">
        <w:fldChar w:fldCharType="begin"/>
      </w:r>
      <w:r w:rsidRPr="00110756">
        <w:rPr>
          <w:rPrChange w:id="116" w:author="ernst">
            <w:rPr>
              <w:color w:val="0000FF"/>
              <w:u w:val="single"/>
            </w:rPr>
          </w:rPrChange>
        </w:rPr>
        <w:instrText xml:space="preserve">HYPERLINK </w:instrText>
      </w:r>
      <w:r w:rsidRPr="00D423DD">
        <w:instrText>\</w:instrText>
      </w:r>
      <w:r w:rsidRPr="00110756">
        <w:rPr>
          <w:rPrChange w:id="117" w:author="ernst">
            <w:rPr>
              <w:color w:val="0000FF"/>
              <w:u w:val="single"/>
            </w:rPr>
          </w:rPrChange>
        </w:rPr>
        <w:instrText>l "_Toc446083019"</w:instrText>
      </w:r>
      <w:r w:rsidRPr="00110756">
        <w:rPr>
          <w:rPrChange w:id="118" w:author="ernst">
            <w:rPr/>
          </w:rPrChange>
        </w:rPr>
        <w:fldChar w:fldCharType="separate"/>
      </w:r>
      <w:r>
        <w:rPr>
          <w:rStyle w:val="Hyperlink"/>
          <w:rFonts w:cs="Arial"/>
          <w:noProof/>
        </w:rPr>
        <w:t>2.1</w:t>
      </w:r>
      <w:r w:rsidRPr="00D423DD">
        <w:rPr>
          <w:rFonts w:ascii="Times New Roman" w:hAnsi="Times New Roman" w:cs="Times New Roman"/>
          <w:noProof/>
          <w:sz w:val="24"/>
          <w:szCs w:val="24"/>
        </w:rPr>
        <w:tab/>
      </w:r>
      <w:r w:rsidRPr="004A3E2C">
        <w:rPr>
          <w:rStyle w:val="Hyperlink"/>
          <w:rFonts w:cs="Arial"/>
          <w:noProof/>
        </w:rPr>
        <w:t>Aspects of MSP:</w:t>
      </w:r>
      <w:r w:rsidRPr="004A3E2C">
        <w:rPr>
          <w:noProof/>
          <w:webHidden/>
        </w:rPr>
        <w:tab/>
      </w:r>
      <w:r w:rsidRPr="00392869">
        <w:rPr>
          <w:noProof/>
          <w:webHidden/>
        </w:rPr>
        <w:fldChar w:fldCharType="begin"/>
      </w:r>
      <w:r w:rsidRPr="00110756">
        <w:rPr>
          <w:noProof/>
          <w:webHidden/>
          <w:rPrChange w:id="119" w:author="ernst">
            <w:rPr>
              <w:noProof/>
              <w:webHidden/>
              <w:color w:val="0000FF"/>
              <w:u w:val="single"/>
            </w:rPr>
          </w:rPrChange>
        </w:rPr>
        <w:instrText xml:space="preserve"> PAGEREF _Toc446083019 </w:instrText>
      </w:r>
      <w:r w:rsidRPr="00D423DD">
        <w:rPr>
          <w:noProof/>
          <w:webHidden/>
        </w:rPr>
        <w:instrText>\</w:instrText>
      </w:r>
      <w:r w:rsidRPr="00110756">
        <w:rPr>
          <w:noProof/>
          <w:webHidden/>
          <w:rPrChange w:id="120" w:author="ernst">
            <w:rPr>
              <w:noProof/>
              <w:webHidden/>
              <w:color w:val="0000FF"/>
              <w:u w:val="single"/>
            </w:rPr>
          </w:rPrChange>
        </w:rPr>
        <w:instrText xml:space="preserve">h </w:instrText>
      </w:r>
      <w:r w:rsidRPr="00110756">
        <w:rPr>
          <w:noProof/>
          <w:webHidden/>
          <w:rPrChange w:id="121" w:author="ernst">
            <w:rPr>
              <w:noProof/>
              <w:webHidden/>
            </w:rPr>
          </w:rPrChange>
        </w:rPr>
      </w:r>
      <w:r w:rsidRPr="00110756">
        <w:rPr>
          <w:noProof/>
          <w:webHidden/>
          <w:rPrChange w:id="122" w:author="ernst">
            <w:rPr>
              <w:noProof/>
              <w:webHidden/>
            </w:rPr>
          </w:rPrChange>
        </w:rPr>
        <w:fldChar w:fldCharType="separate"/>
      </w:r>
      <w:r w:rsidRPr="00110756">
        <w:rPr>
          <w:noProof/>
          <w:webHidden/>
          <w:rPrChange w:id="123" w:author="ernst">
            <w:rPr>
              <w:noProof/>
              <w:webHidden/>
              <w:color w:val="0000FF"/>
              <w:u w:val="single"/>
            </w:rPr>
          </w:rPrChange>
        </w:rPr>
        <w:t>6</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124" w:author="Unknown">
            <w:rPr>
              <w:rFonts w:ascii="Times New Roman" w:hAnsi="Times New Roman" w:cs="Times New Roman"/>
              <w:noProof/>
              <w:sz w:val="24"/>
              <w:szCs w:val="24"/>
              <w:lang w:val="en-US"/>
            </w:rPr>
          </w:rPrChange>
        </w:rPr>
      </w:pPr>
      <w:r w:rsidRPr="00392869">
        <w:fldChar w:fldCharType="begin"/>
      </w:r>
      <w:r w:rsidRPr="00110756">
        <w:rPr>
          <w:rPrChange w:id="125" w:author="ernst">
            <w:rPr>
              <w:color w:val="0000FF"/>
              <w:u w:val="single"/>
            </w:rPr>
          </w:rPrChange>
        </w:rPr>
        <w:instrText xml:space="preserve">HYPERLINK </w:instrText>
      </w:r>
      <w:r w:rsidRPr="00D423DD">
        <w:instrText>\</w:instrText>
      </w:r>
      <w:r w:rsidRPr="00110756">
        <w:rPr>
          <w:rPrChange w:id="126" w:author="ernst">
            <w:rPr>
              <w:color w:val="0000FF"/>
              <w:u w:val="single"/>
            </w:rPr>
          </w:rPrChange>
        </w:rPr>
        <w:instrText>l "_Toc446083020"</w:instrText>
      </w:r>
      <w:r w:rsidRPr="00110756">
        <w:rPr>
          <w:rPrChange w:id="127" w:author="ernst">
            <w:rPr/>
          </w:rPrChange>
        </w:rPr>
        <w:fldChar w:fldCharType="separate"/>
      </w:r>
      <w:r>
        <w:rPr>
          <w:rStyle w:val="Hyperlink"/>
          <w:rFonts w:cs="Arial"/>
          <w:noProof/>
          <w:lang w:eastAsia="de-DE"/>
        </w:rPr>
        <w:t>2.2</w:t>
      </w:r>
      <w:r w:rsidRPr="00D423DD">
        <w:rPr>
          <w:rFonts w:ascii="Times New Roman" w:hAnsi="Times New Roman" w:cs="Times New Roman"/>
          <w:noProof/>
          <w:sz w:val="24"/>
          <w:szCs w:val="24"/>
        </w:rPr>
        <w:tab/>
      </w:r>
      <w:r w:rsidRPr="004A3E2C">
        <w:rPr>
          <w:rStyle w:val="Hyperlink"/>
          <w:rFonts w:cs="Arial"/>
          <w:noProof/>
          <w:lang w:eastAsia="de-DE"/>
        </w:rPr>
        <w:t>References</w:t>
      </w:r>
      <w:r w:rsidRPr="004A3E2C">
        <w:rPr>
          <w:noProof/>
          <w:webHidden/>
        </w:rPr>
        <w:tab/>
      </w:r>
      <w:r w:rsidRPr="00392869">
        <w:rPr>
          <w:noProof/>
          <w:webHidden/>
        </w:rPr>
        <w:fldChar w:fldCharType="begin"/>
      </w:r>
      <w:r w:rsidRPr="00110756">
        <w:rPr>
          <w:noProof/>
          <w:webHidden/>
          <w:rPrChange w:id="128" w:author="ernst">
            <w:rPr>
              <w:noProof/>
              <w:webHidden/>
              <w:color w:val="0000FF"/>
              <w:u w:val="single"/>
            </w:rPr>
          </w:rPrChange>
        </w:rPr>
        <w:instrText xml:space="preserve"> PAGEREF _Toc446083020 </w:instrText>
      </w:r>
      <w:r w:rsidRPr="00D423DD">
        <w:rPr>
          <w:noProof/>
          <w:webHidden/>
        </w:rPr>
        <w:instrText>\</w:instrText>
      </w:r>
      <w:r w:rsidRPr="00110756">
        <w:rPr>
          <w:noProof/>
          <w:webHidden/>
          <w:rPrChange w:id="129" w:author="ernst">
            <w:rPr>
              <w:noProof/>
              <w:webHidden/>
              <w:color w:val="0000FF"/>
              <w:u w:val="single"/>
            </w:rPr>
          </w:rPrChange>
        </w:rPr>
        <w:instrText xml:space="preserve">h </w:instrText>
      </w:r>
      <w:r w:rsidRPr="00110756">
        <w:rPr>
          <w:noProof/>
          <w:webHidden/>
          <w:rPrChange w:id="130" w:author="ernst">
            <w:rPr>
              <w:noProof/>
              <w:webHidden/>
            </w:rPr>
          </w:rPrChange>
        </w:rPr>
      </w:r>
      <w:r w:rsidRPr="00110756">
        <w:rPr>
          <w:noProof/>
          <w:webHidden/>
          <w:rPrChange w:id="131" w:author="ernst">
            <w:rPr>
              <w:noProof/>
              <w:webHidden/>
            </w:rPr>
          </w:rPrChange>
        </w:rPr>
        <w:fldChar w:fldCharType="separate"/>
      </w:r>
      <w:r w:rsidRPr="00110756">
        <w:rPr>
          <w:noProof/>
          <w:webHidden/>
          <w:rPrChange w:id="132" w:author="ernst">
            <w:rPr>
              <w:noProof/>
              <w:webHidden/>
              <w:color w:val="0000FF"/>
              <w:u w:val="single"/>
            </w:rPr>
          </w:rPrChange>
        </w:rPr>
        <w:t>6</w:t>
      </w:r>
      <w:r w:rsidRPr="00392869">
        <w:rPr>
          <w:noProof/>
          <w:webHidden/>
        </w:rPr>
        <w:fldChar w:fldCharType="end"/>
      </w:r>
      <w:r w:rsidRPr="00392869">
        <w:fldChar w:fldCharType="end"/>
      </w:r>
    </w:p>
    <w:p w:rsidR="00110756" w:rsidRPr="00110756" w:rsidRDefault="00110756" w:rsidP="00C33117">
      <w:pPr>
        <w:pStyle w:val="TOC1"/>
        <w:rPr>
          <w:rFonts w:ascii="Times New Roman" w:hAnsi="Times New Roman" w:cs="Times New Roman"/>
          <w:noProof/>
          <w:sz w:val="24"/>
          <w:szCs w:val="24"/>
          <w:rPrChange w:id="133" w:author="Unknown">
            <w:rPr>
              <w:rFonts w:ascii="Times New Roman" w:hAnsi="Times New Roman" w:cs="Times New Roman"/>
              <w:noProof/>
              <w:sz w:val="24"/>
              <w:szCs w:val="24"/>
              <w:lang w:val="en-US"/>
            </w:rPr>
          </w:rPrChange>
        </w:rPr>
      </w:pPr>
      <w:r w:rsidRPr="00392869">
        <w:fldChar w:fldCharType="begin"/>
      </w:r>
      <w:r w:rsidRPr="00110756">
        <w:rPr>
          <w:rPrChange w:id="134" w:author="ernst">
            <w:rPr>
              <w:b w:val="0"/>
              <w:bCs w:val="0"/>
              <w:caps w:val="0"/>
              <w:color w:val="0000FF"/>
              <w:u w:val="single"/>
            </w:rPr>
          </w:rPrChange>
        </w:rPr>
        <w:instrText xml:space="preserve">HYPERLINK </w:instrText>
      </w:r>
      <w:r w:rsidRPr="00D423DD">
        <w:instrText>\</w:instrText>
      </w:r>
      <w:r w:rsidRPr="00110756">
        <w:rPr>
          <w:rPrChange w:id="135" w:author="ernst">
            <w:rPr>
              <w:b w:val="0"/>
              <w:bCs w:val="0"/>
              <w:caps w:val="0"/>
              <w:color w:val="0000FF"/>
              <w:u w:val="single"/>
            </w:rPr>
          </w:rPrChange>
        </w:rPr>
        <w:instrText>l "_Toc446083021"</w:instrText>
      </w:r>
      <w:r w:rsidRPr="00110756">
        <w:rPr>
          <w:rPrChange w:id="136" w:author="ernst">
            <w:rPr/>
          </w:rPrChange>
        </w:rPr>
        <w:fldChar w:fldCharType="separate"/>
      </w:r>
      <w:r w:rsidRPr="00110756">
        <w:rPr>
          <w:rStyle w:val="Hyperlink"/>
          <w:rFonts w:cs="Arial"/>
          <w:noProof/>
          <w:rPrChange w:id="137" w:author="ernst">
            <w:rPr>
              <w:rStyle w:val="Hyperlink"/>
              <w:rFonts w:cs="Arial"/>
              <w:b w:val="0"/>
              <w:bCs w:val="0"/>
              <w:caps w:val="0"/>
              <w:noProof/>
            </w:rPr>
          </w:rPrChange>
        </w:rPr>
        <w:t>3.</w:t>
      </w:r>
      <w:r w:rsidRPr="00D423DD">
        <w:rPr>
          <w:rFonts w:ascii="Times New Roman" w:hAnsi="Times New Roman" w:cs="Times New Roman"/>
          <w:noProof/>
          <w:sz w:val="24"/>
          <w:szCs w:val="24"/>
        </w:rPr>
        <w:tab/>
      </w:r>
      <w:r w:rsidRPr="004A3E2C">
        <w:rPr>
          <w:rStyle w:val="Hyperlink"/>
          <w:rFonts w:cs="Arial"/>
          <w:noProof/>
        </w:rPr>
        <w:t>THe Marine spatial planning process</w:t>
      </w:r>
      <w:r w:rsidRPr="004A3E2C">
        <w:rPr>
          <w:noProof/>
          <w:webHidden/>
        </w:rPr>
        <w:tab/>
      </w:r>
      <w:r w:rsidRPr="00392869">
        <w:rPr>
          <w:noProof/>
          <w:webHidden/>
        </w:rPr>
        <w:fldChar w:fldCharType="begin"/>
      </w:r>
      <w:r w:rsidRPr="00110756">
        <w:rPr>
          <w:noProof/>
          <w:webHidden/>
          <w:rPrChange w:id="138" w:author="ernst">
            <w:rPr>
              <w:b w:val="0"/>
              <w:bCs w:val="0"/>
              <w:caps w:val="0"/>
              <w:noProof/>
              <w:webHidden/>
              <w:color w:val="0000FF"/>
              <w:u w:val="single"/>
            </w:rPr>
          </w:rPrChange>
        </w:rPr>
        <w:instrText xml:space="preserve"> PAGEREF _Toc446083021 </w:instrText>
      </w:r>
      <w:r w:rsidRPr="00D423DD">
        <w:rPr>
          <w:noProof/>
          <w:webHidden/>
        </w:rPr>
        <w:instrText>\</w:instrText>
      </w:r>
      <w:r w:rsidRPr="00110756">
        <w:rPr>
          <w:noProof/>
          <w:webHidden/>
          <w:rPrChange w:id="139" w:author="ernst">
            <w:rPr>
              <w:b w:val="0"/>
              <w:bCs w:val="0"/>
              <w:caps w:val="0"/>
              <w:noProof/>
              <w:webHidden/>
              <w:color w:val="0000FF"/>
              <w:u w:val="single"/>
            </w:rPr>
          </w:rPrChange>
        </w:rPr>
        <w:instrText xml:space="preserve">h </w:instrText>
      </w:r>
      <w:r w:rsidRPr="00110756">
        <w:rPr>
          <w:noProof/>
          <w:webHidden/>
          <w:rPrChange w:id="140" w:author="ernst">
            <w:rPr>
              <w:noProof/>
              <w:webHidden/>
            </w:rPr>
          </w:rPrChange>
        </w:rPr>
      </w:r>
      <w:r w:rsidRPr="00110756">
        <w:rPr>
          <w:noProof/>
          <w:webHidden/>
          <w:rPrChange w:id="141" w:author="ernst">
            <w:rPr>
              <w:noProof/>
              <w:webHidden/>
            </w:rPr>
          </w:rPrChange>
        </w:rPr>
        <w:fldChar w:fldCharType="separate"/>
      </w:r>
      <w:r w:rsidRPr="00110756">
        <w:rPr>
          <w:noProof/>
          <w:webHidden/>
          <w:rPrChange w:id="142" w:author="ernst">
            <w:rPr>
              <w:b w:val="0"/>
              <w:bCs w:val="0"/>
              <w:caps w:val="0"/>
              <w:noProof/>
              <w:webHidden/>
              <w:color w:val="0000FF"/>
              <w:u w:val="single"/>
            </w:rPr>
          </w:rPrChange>
        </w:rPr>
        <w:t>7</w:t>
      </w:r>
      <w:r w:rsidRPr="00392869">
        <w:rPr>
          <w:noProof/>
          <w:webHidden/>
        </w:rPr>
        <w:fldChar w:fldCharType="end"/>
      </w:r>
      <w:r w:rsidRPr="00392869">
        <w:fldChar w:fldCharType="end"/>
      </w:r>
    </w:p>
    <w:p w:rsidR="00110756" w:rsidRPr="00110756" w:rsidRDefault="00110756" w:rsidP="00C33117">
      <w:pPr>
        <w:pStyle w:val="TOC1"/>
        <w:rPr>
          <w:rFonts w:ascii="Times New Roman" w:hAnsi="Times New Roman" w:cs="Times New Roman"/>
          <w:noProof/>
          <w:sz w:val="24"/>
          <w:szCs w:val="24"/>
          <w:rPrChange w:id="143" w:author="Unknown">
            <w:rPr>
              <w:rFonts w:ascii="Times New Roman" w:hAnsi="Times New Roman" w:cs="Times New Roman"/>
              <w:noProof/>
              <w:sz w:val="24"/>
              <w:szCs w:val="24"/>
              <w:lang w:val="en-US"/>
            </w:rPr>
          </w:rPrChange>
        </w:rPr>
      </w:pPr>
      <w:r w:rsidRPr="00392869">
        <w:fldChar w:fldCharType="begin"/>
      </w:r>
      <w:r w:rsidRPr="00110756">
        <w:rPr>
          <w:rPrChange w:id="144" w:author="ernst">
            <w:rPr>
              <w:b w:val="0"/>
              <w:bCs w:val="0"/>
              <w:caps w:val="0"/>
              <w:color w:val="0000FF"/>
              <w:u w:val="single"/>
            </w:rPr>
          </w:rPrChange>
        </w:rPr>
        <w:instrText xml:space="preserve">HYPERLINK </w:instrText>
      </w:r>
      <w:r w:rsidRPr="00D423DD">
        <w:instrText>\</w:instrText>
      </w:r>
      <w:r w:rsidRPr="00110756">
        <w:rPr>
          <w:rPrChange w:id="145" w:author="ernst">
            <w:rPr>
              <w:b w:val="0"/>
              <w:bCs w:val="0"/>
              <w:caps w:val="0"/>
              <w:color w:val="0000FF"/>
              <w:u w:val="single"/>
            </w:rPr>
          </w:rPrChange>
        </w:rPr>
        <w:instrText>l "_Toc446083022"</w:instrText>
      </w:r>
      <w:r w:rsidRPr="00110756">
        <w:rPr>
          <w:rPrChange w:id="146" w:author="ernst">
            <w:rPr/>
          </w:rPrChange>
        </w:rPr>
        <w:fldChar w:fldCharType="separate"/>
      </w:r>
      <w:r w:rsidRPr="00110756">
        <w:rPr>
          <w:rStyle w:val="Hyperlink"/>
          <w:rFonts w:cs="Arial"/>
          <w:noProof/>
          <w:rPrChange w:id="147" w:author="ernst">
            <w:rPr>
              <w:rStyle w:val="Hyperlink"/>
              <w:rFonts w:cs="Arial"/>
              <w:b w:val="0"/>
              <w:bCs w:val="0"/>
              <w:caps w:val="0"/>
              <w:noProof/>
            </w:rPr>
          </w:rPrChange>
        </w:rPr>
        <w:t>4.</w:t>
      </w:r>
      <w:r w:rsidRPr="00D423DD">
        <w:rPr>
          <w:rFonts w:ascii="Times New Roman" w:hAnsi="Times New Roman" w:cs="Times New Roman"/>
          <w:noProof/>
          <w:sz w:val="24"/>
          <w:szCs w:val="24"/>
        </w:rPr>
        <w:tab/>
      </w:r>
      <w:r w:rsidRPr="004A3E2C">
        <w:rPr>
          <w:rStyle w:val="Hyperlink"/>
          <w:rFonts w:cs="Arial"/>
          <w:noProof/>
        </w:rPr>
        <w:t>Geographical Information System (GIS)</w:t>
      </w:r>
      <w:r w:rsidRPr="004A3E2C">
        <w:rPr>
          <w:noProof/>
          <w:webHidden/>
        </w:rPr>
        <w:tab/>
      </w:r>
      <w:r w:rsidRPr="00392869">
        <w:rPr>
          <w:noProof/>
          <w:webHidden/>
        </w:rPr>
        <w:fldChar w:fldCharType="begin"/>
      </w:r>
      <w:r w:rsidRPr="00110756">
        <w:rPr>
          <w:noProof/>
          <w:webHidden/>
          <w:rPrChange w:id="148" w:author="ernst">
            <w:rPr>
              <w:b w:val="0"/>
              <w:bCs w:val="0"/>
              <w:caps w:val="0"/>
              <w:noProof/>
              <w:webHidden/>
              <w:color w:val="0000FF"/>
              <w:u w:val="single"/>
            </w:rPr>
          </w:rPrChange>
        </w:rPr>
        <w:instrText xml:space="preserve"> PAGEREF _Toc446083022 </w:instrText>
      </w:r>
      <w:r w:rsidRPr="00D423DD">
        <w:rPr>
          <w:noProof/>
          <w:webHidden/>
        </w:rPr>
        <w:instrText>\</w:instrText>
      </w:r>
      <w:r w:rsidRPr="00110756">
        <w:rPr>
          <w:noProof/>
          <w:webHidden/>
          <w:rPrChange w:id="149" w:author="ernst">
            <w:rPr>
              <w:b w:val="0"/>
              <w:bCs w:val="0"/>
              <w:caps w:val="0"/>
              <w:noProof/>
              <w:webHidden/>
              <w:color w:val="0000FF"/>
              <w:u w:val="single"/>
            </w:rPr>
          </w:rPrChange>
        </w:rPr>
        <w:instrText xml:space="preserve">h </w:instrText>
      </w:r>
      <w:r w:rsidRPr="00110756">
        <w:rPr>
          <w:noProof/>
          <w:webHidden/>
          <w:rPrChange w:id="150" w:author="ernst">
            <w:rPr>
              <w:noProof/>
              <w:webHidden/>
            </w:rPr>
          </w:rPrChange>
        </w:rPr>
      </w:r>
      <w:r w:rsidRPr="00110756">
        <w:rPr>
          <w:noProof/>
          <w:webHidden/>
          <w:rPrChange w:id="151" w:author="ernst">
            <w:rPr>
              <w:noProof/>
              <w:webHidden/>
            </w:rPr>
          </w:rPrChange>
        </w:rPr>
        <w:fldChar w:fldCharType="separate"/>
      </w:r>
      <w:r w:rsidRPr="00110756">
        <w:rPr>
          <w:noProof/>
          <w:webHidden/>
          <w:rPrChange w:id="152" w:author="ernst">
            <w:rPr>
              <w:b w:val="0"/>
              <w:bCs w:val="0"/>
              <w:caps w:val="0"/>
              <w:noProof/>
              <w:webHidden/>
              <w:color w:val="0000FF"/>
              <w:u w:val="single"/>
            </w:rPr>
          </w:rPrChange>
        </w:rPr>
        <w:t>12</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153" w:author="Unknown">
            <w:rPr>
              <w:rFonts w:ascii="Times New Roman" w:hAnsi="Times New Roman" w:cs="Times New Roman"/>
              <w:noProof/>
              <w:sz w:val="24"/>
              <w:szCs w:val="24"/>
              <w:lang w:val="en-US"/>
            </w:rPr>
          </w:rPrChange>
        </w:rPr>
      </w:pPr>
      <w:r w:rsidRPr="00392869">
        <w:fldChar w:fldCharType="begin"/>
      </w:r>
      <w:r w:rsidRPr="00110756">
        <w:rPr>
          <w:rPrChange w:id="154" w:author="ernst">
            <w:rPr>
              <w:color w:val="0000FF"/>
              <w:u w:val="single"/>
            </w:rPr>
          </w:rPrChange>
        </w:rPr>
        <w:instrText xml:space="preserve">HYPERLINK </w:instrText>
      </w:r>
      <w:r w:rsidRPr="00D423DD">
        <w:instrText>\</w:instrText>
      </w:r>
      <w:r w:rsidRPr="00110756">
        <w:rPr>
          <w:rPrChange w:id="155" w:author="ernst">
            <w:rPr>
              <w:color w:val="0000FF"/>
              <w:u w:val="single"/>
            </w:rPr>
          </w:rPrChange>
        </w:rPr>
        <w:instrText>l "_Toc446083023"</w:instrText>
      </w:r>
      <w:r w:rsidRPr="00110756">
        <w:rPr>
          <w:rPrChange w:id="156" w:author="ernst">
            <w:rPr/>
          </w:rPrChange>
        </w:rPr>
        <w:fldChar w:fldCharType="separate"/>
      </w:r>
      <w:r>
        <w:rPr>
          <w:rStyle w:val="Hyperlink"/>
          <w:rFonts w:cs="Arial"/>
          <w:noProof/>
          <w:lang w:eastAsia="de-DE"/>
        </w:rPr>
        <w:t>4.1</w:t>
      </w:r>
      <w:r w:rsidRPr="00D423DD">
        <w:rPr>
          <w:rFonts w:ascii="Times New Roman" w:hAnsi="Times New Roman" w:cs="Times New Roman"/>
          <w:noProof/>
          <w:sz w:val="24"/>
          <w:szCs w:val="24"/>
        </w:rPr>
        <w:tab/>
      </w:r>
      <w:r w:rsidRPr="004A3E2C">
        <w:rPr>
          <w:rStyle w:val="Hyperlink"/>
          <w:rFonts w:cs="Arial"/>
          <w:noProof/>
          <w:lang w:eastAsia="de-DE"/>
        </w:rPr>
        <w:t>Data requirements</w:t>
      </w:r>
      <w:r w:rsidRPr="004A3E2C">
        <w:rPr>
          <w:noProof/>
          <w:webHidden/>
        </w:rPr>
        <w:tab/>
      </w:r>
      <w:r w:rsidRPr="00392869">
        <w:rPr>
          <w:noProof/>
          <w:webHidden/>
        </w:rPr>
        <w:fldChar w:fldCharType="begin"/>
      </w:r>
      <w:r w:rsidRPr="00110756">
        <w:rPr>
          <w:noProof/>
          <w:webHidden/>
          <w:rPrChange w:id="157" w:author="ernst">
            <w:rPr>
              <w:noProof/>
              <w:webHidden/>
              <w:color w:val="0000FF"/>
              <w:u w:val="single"/>
            </w:rPr>
          </w:rPrChange>
        </w:rPr>
        <w:instrText xml:space="preserve"> PAGEREF _Toc446083023 </w:instrText>
      </w:r>
      <w:r w:rsidRPr="00D423DD">
        <w:rPr>
          <w:noProof/>
          <w:webHidden/>
        </w:rPr>
        <w:instrText>\</w:instrText>
      </w:r>
      <w:r w:rsidRPr="00110756">
        <w:rPr>
          <w:noProof/>
          <w:webHidden/>
          <w:rPrChange w:id="158" w:author="ernst">
            <w:rPr>
              <w:noProof/>
              <w:webHidden/>
              <w:color w:val="0000FF"/>
              <w:u w:val="single"/>
            </w:rPr>
          </w:rPrChange>
        </w:rPr>
        <w:instrText xml:space="preserve">h </w:instrText>
      </w:r>
      <w:r w:rsidRPr="00110756">
        <w:rPr>
          <w:noProof/>
          <w:webHidden/>
          <w:rPrChange w:id="159" w:author="ernst">
            <w:rPr>
              <w:noProof/>
              <w:webHidden/>
            </w:rPr>
          </w:rPrChange>
        </w:rPr>
      </w:r>
      <w:r w:rsidRPr="00110756">
        <w:rPr>
          <w:noProof/>
          <w:webHidden/>
          <w:rPrChange w:id="160" w:author="ernst">
            <w:rPr>
              <w:noProof/>
              <w:webHidden/>
            </w:rPr>
          </w:rPrChange>
        </w:rPr>
        <w:fldChar w:fldCharType="separate"/>
      </w:r>
      <w:r w:rsidRPr="00110756">
        <w:rPr>
          <w:noProof/>
          <w:webHidden/>
          <w:rPrChange w:id="161" w:author="ernst">
            <w:rPr>
              <w:noProof/>
              <w:webHidden/>
              <w:color w:val="0000FF"/>
              <w:u w:val="single"/>
            </w:rPr>
          </w:rPrChange>
        </w:rPr>
        <w:t>12</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162" w:author="Unknown">
            <w:rPr>
              <w:rFonts w:ascii="Times New Roman" w:hAnsi="Times New Roman" w:cs="Times New Roman"/>
              <w:noProof/>
              <w:sz w:val="24"/>
              <w:szCs w:val="24"/>
              <w:lang w:val="en-US"/>
            </w:rPr>
          </w:rPrChange>
        </w:rPr>
      </w:pPr>
      <w:r w:rsidRPr="00392869">
        <w:fldChar w:fldCharType="begin"/>
      </w:r>
      <w:r w:rsidRPr="00110756">
        <w:rPr>
          <w:rPrChange w:id="163" w:author="ernst">
            <w:rPr>
              <w:color w:val="0000FF"/>
              <w:u w:val="single"/>
            </w:rPr>
          </w:rPrChange>
        </w:rPr>
        <w:instrText xml:space="preserve">HYPERLINK </w:instrText>
      </w:r>
      <w:r w:rsidRPr="00D423DD">
        <w:instrText>\</w:instrText>
      </w:r>
      <w:r w:rsidRPr="00110756">
        <w:rPr>
          <w:rPrChange w:id="164" w:author="ernst">
            <w:rPr>
              <w:color w:val="0000FF"/>
              <w:u w:val="single"/>
            </w:rPr>
          </w:rPrChange>
        </w:rPr>
        <w:instrText>l "_Toc446083024"</w:instrText>
      </w:r>
      <w:r w:rsidRPr="00110756">
        <w:rPr>
          <w:rPrChange w:id="165" w:author="ernst">
            <w:rPr/>
          </w:rPrChange>
        </w:rPr>
        <w:fldChar w:fldCharType="separate"/>
      </w:r>
      <w:r>
        <w:rPr>
          <w:rStyle w:val="Hyperlink"/>
          <w:rFonts w:cs="Arial"/>
          <w:noProof/>
          <w:lang w:eastAsia="nl-NL"/>
        </w:rPr>
        <w:t>4.2</w:t>
      </w:r>
      <w:r w:rsidRPr="00D423DD">
        <w:rPr>
          <w:rFonts w:ascii="Times New Roman" w:hAnsi="Times New Roman" w:cs="Times New Roman"/>
          <w:noProof/>
          <w:sz w:val="24"/>
          <w:szCs w:val="24"/>
        </w:rPr>
        <w:tab/>
      </w:r>
      <w:r w:rsidRPr="004A3E2C">
        <w:rPr>
          <w:rStyle w:val="Hyperlink"/>
          <w:rFonts w:cs="Arial"/>
          <w:noProof/>
          <w:lang w:eastAsia="de-DE"/>
        </w:rPr>
        <w:t>Content of a GIS</w:t>
      </w:r>
      <w:r w:rsidRPr="004A3E2C">
        <w:rPr>
          <w:noProof/>
          <w:webHidden/>
        </w:rPr>
        <w:tab/>
      </w:r>
      <w:r w:rsidRPr="00392869">
        <w:rPr>
          <w:noProof/>
          <w:webHidden/>
        </w:rPr>
        <w:fldChar w:fldCharType="begin"/>
      </w:r>
      <w:r w:rsidRPr="00110756">
        <w:rPr>
          <w:noProof/>
          <w:webHidden/>
          <w:rPrChange w:id="166" w:author="ernst">
            <w:rPr>
              <w:noProof/>
              <w:webHidden/>
              <w:color w:val="0000FF"/>
              <w:u w:val="single"/>
            </w:rPr>
          </w:rPrChange>
        </w:rPr>
        <w:instrText xml:space="preserve"> PAGEREF _Toc446083024 </w:instrText>
      </w:r>
      <w:r w:rsidRPr="00D423DD">
        <w:rPr>
          <w:noProof/>
          <w:webHidden/>
        </w:rPr>
        <w:instrText>\</w:instrText>
      </w:r>
      <w:r w:rsidRPr="00110756">
        <w:rPr>
          <w:noProof/>
          <w:webHidden/>
          <w:rPrChange w:id="167" w:author="ernst">
            <w:rPr>
              <w:noProof/>
              <w:webHidden/>
              <w:color w:val="0000FF"/>
              <w:u w:val="single"/>
            </w:rPr>
          </w:rPrChange>
        </w:rPr>
        <w:instrText xml:space="preserve">h </w:instrText>
      </w:r>
      <w:r w:rsidRPr="00110756">
        <w:rPr>
          <w:noProof/>
          <w:webHidden/>
          <w:rPrChange w:id="168" w:author="ernst">
            <w:rPr>
              <w:noProof/>
              <w:webHidden/>
            </w:rPr>
          </w:rPrChange>
        </w:rPr>
      </w:r>
      <w:r w:rsidRPr="00110756">
        <w:rPr>
          <w:noProof/>
          <w:webHidden/>
          <w:rPrChange w:id="169" w:author="ernst">
            <w:rPr>
              <w:noProof/>
              <w:webHidden/>
            </w:rPr>
          </w:rPrChange>
        </w:rPr>
        <w:fldChar w:fldCharType="separate"/>
      </w:r>
      <w:r w:rsidRPr="00110756">
        <w:rPr>
          <w:noProof/>
          <w:webHidden/>
          <w:rPrChange w:id="170" w:author="ernst">
            <w:rPr>
              <w:noProof/>
              <w:webHidden/>
              <w:color w:val="0000FF"/>
              <w:u w:val="single"/>
            </w:rPr>
          </w:rPrChange>
        </w:rPr>
        <w:t>13</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171" w:author="Unknown">
            <w:rPr>
              <w:rFonts w:ascii="Times New Roman" w:hAnsi="Times New Roman" w:cs="Times New Roman"/>
              <w:noProof/>
              <w:sz w:val="24"/>
              <w:szCs w:val="24"/>
              <w:lang w:val="en-US"/>
            </w:rPr>
          </w:rPrChange>
        </w:rPr>
      </w:pPr>
      <w:r w:rsidRPr="00392869">
        <w:fldChar w:fldCharType="begin"/>
      </w:r>
      <w:r w:rsidRPr="00110756">
        <w:rPr>
          <w:rPrChange w:id="172" w:author="ernst">
            <w:rPr>
              <w:color w:val="0000FF"/>
              <w:u w:val="single"/>
            </w:rPr>
          </w:rPrChange>
        </w:rPr>
        <w:instrText xml:space="preserve">HYPERLINK </w:instrText>
      </w:r>
      <w:r w:rsidRPr="00D423DD">
        <w:instrText>\</w:instrText>
      </w:r>
      <w:r w:rsidRPr="00110756">
        <w:rPr>
          <w:rPrChange w:id="173" w:author="ernst">
            <w:rPr>
              <w:color w:val="0000FF"/>
              <w:u w:val="single"/>
            </w:rPr>
          </w:rPrChange>
        </w:rPr>
        <w:instrText>l "_Toc446083025"</w:instrText>
      </w:r>
      <w:r w:rsidRPr="00110756">
        <w:rPr>
          <w:rPrChange w:id="174" w:author="ernst">
            <w:rPr/>
          </w:rPrChange>
        </w:rPr>
        <w:fldChar w:fldCharType="separate"/>
      </w:r>
      <w:r>
        <w:rPr>
          <w:rStyle w:val="Hyperlink"/>
          <w:rFonts w:cs="Arial"/>
          <w:noProof/>
          <w:lang w:eastAsia="de-DE"/>
        </w:rPr>
        <w:t>4.3</w:t>
      </w:r>
      <w:r w:rsidRPr="00D423DD">
        <w:rPr>
          <w:rFonts w:ascii="Times New Roman" w:hAnsi="Times New Roman" w:cs="Times New Roman"/>
          <w:noProof/>
          <w:sz w:val="24"/>
          <w:szCs w:val="24"/>
        </w:rPr>
        <w:tab/>
      </w:r>
      <w:r w:rsidRPr="004A3E2C">
        <w:rPr>
          <w:rStyle w:val="Hyperlink"/>
          <w:rFonts w:cs="Arial"/>
          <w:noProof/>
          <w:lang w:eastAsia="de-DE"/>
        </w:rPr>
        <w:t>Analyses supported by GIS</w:t>
      </w:r>
      <w:r w:rsidRPr="004A3E2C">
        <w:rPr>
          <w:noProof/>
          <w:webHidden/>
        </w:rPr>
        <w:tab/>
      </w:r>
      <w:r w:rsidRPr="00392869">
        <w:rPr>
          <w:noProof/>
          <w:webHidden/>
        </w:rPr>
        <w:fldChar w:fldCharType="begin"/>
      </w:r>
      <w:r w:rsidRPr="00110756">
        <w:rPr>
          <w:noProof/>
          <w:webHidden/>
          <w:rPrChange w:id="175" w:author="ernst">
            <w:rPr>
              <w:noProof/>
              <w:webHidden/>
              <w:color w:val="0000FF"/>
              <w:u w:val="single"/>
            </w:rPr>
          </w:rPrChange>
        </w:rPr>
        <w:instrText xml:space="preserve"> PAGEREF _Toc446083025 </w:instrText>
      </w:r>
      <w:r w:rsidRPr="00D423DD">
        <w:rPr>
          <w:noProof/>
          <w:webHidden/>
        </w:rPr>
        <w:instrText>\</w:instrText>
      </w:r>
      <w:r w:rsidRPr="00110756">
        <w:rPr>
          <w:noProof/>
          <w:webHidden/>
          <w:rPrChange w:id="176" w:author="ernst">
            <w:rPr>
              <w:noProof/>
              <w:webHidden/>
              <w:color w:val="0000FF"/>
              <w:u w:val="single"/>
            </w:rPr>
          </w:rPrChange>
        </w:rPr>
        <w:instrText xml:space="preserve">h </w:instrText>
      </w:r>
      <w:r w:rsidRPr="00110756">
        <w:rPr>
          <w:noProof/>
          <w:webHidden/>
          <w:rPrChange w:id="177" w:author="ernst">
            <w:rPr>
              <w:noProof/>
              <w:webHidden/>
            </w:rPr>
          </w:rPrChange>
        </w:rPr>
      </w:r>
      <w:r w:rsidRPr="00110756">
        <w:rPr>
          <w:noProof/>
          <w:webHidden/>
          <w:rPrChange w:id="178" w:author="ernst">
            <w:rPr>
              <w:noProof/>
              <w:webHidden/>
            </w:rPr>
          </w:rPrChange>
        </w:rPr>
        <w:fldChar w:fldCharType="separate"/>
      </w:r>
      <w:r w:rsidRPr="00110756">
        <w:rPr>
          <w:noProof/>
          <w:webHidden/>
          <w:rPrChange w:id="179" w:author="ernst">
            <w:rPr>
              <w:noProof/>
              <w:webHidden/>
              <w:color w:val="0000FF"/>
              <w:u w:val="single"/>
            </w:rPr>
          </w:rPrChange>
        </w:rPr>
        <w:t>13</w:t>
      </w:r>
      <w:r w:rsidRPr="00392869">
        <w:rPr>
          <w:noProof/>
          <w:webHidden/>
        </w:rPr>
        <w:fldChar w:fldCharType="end"/>
      </w:r>
      <w:r w:rsidRPr="00392869">
        <w:fldChar w:fldCharType="end"/>
      </w:r>
    </w:p>
    <w:p w:rsidR="00110756" w:rsidRPr="00110756" w:rsidRDefault="00110756" w:rsidP="00C33117">
      <w:pPr>
        <w:pStyle w:val="TOC1"/>
        <w:rPr>
          <w:rFonts w:ascii="Times New Roman" w:hAnsi="Times New Roman" w:cs="Times New Roman"/>
          <w:noProof/>
          <w:sz w:val="24"/>
          <w:szCs w:val="24"/>
          <w:rPrChange w:id="180" w:author="Unknown">
            <w:rPr>
              <w:rFonts w:ascii="Times New Roman" w:hAnsi="Times New Roman" w:cs="Times New Roman"/>
              <w:noProof/>
              <w:sz w:val="24"/>
              <w:szCs w:val="24"/>
              <w:lang w:val="en-US"/>
            </w:rPr>
          </w:rPrChange>
        </w:rPr>
      </w:pPr>
      <w:r w:rsidRPr="00392869">
        <w:fldChar w:fldCharType="begin"/>
      </w:r>
      <w:r w:rsidRPr="00110756">
        <w:rPr>
          <w:rPrChange w:id="181" w:author="ernst">
            <w:rPr>
              <w:b w:val="0"/>
              <w:bCs w:val="0"/>
              <w:caps w:val="0"/>
              <w:color w:val="0000FF"/>
              <w:u w:val="single"/>
            </w:rPr>
          </w:rPrChange>
        </w:rPr>
        <w:instrText xml:space="preserve">HYPERLINK </w:instrText>
      </w:r>
      <w:r w:rsidRPr="00D423DD">
        <w:instrText>\</w:instrText>
      </w:r>
      <w:r w:rsidRPr="00110756">
        <w:rPr>
          <w:rPrChange w:id="182" w:author="ernst">
            <w:rPr>
              <w:b w:val="0"/>
              <w:bCs w:val="0"/>
              <w:caps w:val="0"/>
              <w:color w:val="0000FF"/>
              <w:u w:val="single"/>
            </w:rPr>
          </w:rPrChange>
        </w:rPr>
        <w:instrText>l "_Toc446083026"</w:instrText>
      </w:r>
      <w:r w:rsidRPr="00110756">
        <w:rPr>
          <w:rPrChange w:id="183" w:author="ernst">
            <w:rPr/>
          </w:rPrChange>
        </w:rPr>
        <w:fldChar w:fldCharType="separate"/>
      </w:r>
      <w:r w:rsidRPr="00110756">
        <w:rPr>
          <w:rStyle w:val="Hyperlink"/>
          <w:rFonts w:cs="Arial"/>
          <w:noProof/>
          <w:rPrChange w:id="184" w:author="ernst">
            <w:rPr>
              <w:rStyle w:val="Hyperlink"/>
              <w:rFonts w:cs="Arial"/>
              <w:b w:val="0"/>
              <w:bCs w:val="0"/>
              <w:caps w:val="0"/>
              <w:noProof/>
            </w:rPr>
          </w:rPrChange>
        </w:rPr>
        <w:t>5.</w:t>
      </w:r>
      <w:r w:rsidRPr="00D423DD">
        <w:rPr>
          <w:rFonts w:ascii="Times New Roman" w:hAnsi="Times New Roman" w:cs="Times New Roman"/>
          <w:noProof/>
          <w:sz w:val="24"/>
          <w:szCs w:val="24"/>
        </w:rPr>
        <w:tab/>
      </w:r>
      <w:r w:rsidRPr="004A3E2C">
        <w:rPr>
          <w:rStyle w:val="Hyperlink"/>
          <w:rFonts w:cs="Arial"/>
          <w:noProof/>
        </w:rPr>
        <w:t>Risk management</w:t>
      </w:r>
      <w:r w:rsidRPr="004A3E2C">
        <w:rPr>
          <w:noProof/>
          <w:webHidden/>
        </w:rPr>
        <w:tab/>
      </w:r>
      <w:r w:rsidRPr="00392869">
        <w:rPr>
          <w:noProof/>
          <w:webHidden/>
        </w:rPr>
        <w:fldChar w:fldCharType="begin"/>
      </w:r>
      <w:r w:rsidRPr="00110756">
        <w:rPr>
          <w:noProof/>
          <w:webHidden/>
          <w:rPrChange w:id="185" w:author="ernst">
            <w:rPr>
              <w:b w:val="0"/>
              <w:bCs w:val="0"/>
              <w:caps w:val="0"/>
              <w:noProof/>
              <w:webHidden/>
              <w:color w:val="0000FF"/>
              <w:u w:val="single"/>
            </w:rPr>
          </w:rPrChange>
        </w:rPr>
        <w:instrText xml:space="preserve"> PAGEREF _Toc446083026 </w:instrText>
      </w:r>
      <w:r w:rsidRPr="00D423DD">
        <w:rPr>
          <w:noProof/>
          <w:webHidden/>
        </w:rPr>
        <w:instrText>\</w:instrText>
      </w:r>
      <w:r w:rsidRPr="00110756">
        <w:rPr>
          <w:noProof/>
          <w:webHidden/>
          <w:rPrChange w:id="186" w:author="ernst">
            <w:rPr>
              <w:b w:val="0"/>
              <w:bCs w:val="0"/>
              <w:caps w:val="0"/>
              <w:noProof/>
              <w:webHidden/>
              <w:color w:val="0000FF"/>
              <w:u w:val="single"/>
            </w:rPr>
          </w:rPrChange>
        </w:rPr>
        <w:instrText xml:space="preserve">h </w:instrText>
      </w:r>
      <w:r w:rsidRPr="00110756">
        <w:rPr>
          <w:noProof/>
          <w:webHidden/>
          <w:rPrChange w:id="187" w:author="ernst">
            <w:rPr>
              <w:noProof/>
              <w:webHidden/>
            </w:rPr>
          </w:rPrChange>
        </w:rPr>
      </w:r>
      <w:r w:rsidRPr="00110756">
        <w:rPr>
          <w:noProof/>
          <w:webHidden/>
          <w:rPrChange w:id="188" w:author="ernst">
            <w:rPr>
              <w:noProof/>
              <w:webHidden/>
            </w:rPr>
          </w:rPrChange>
        </w:rPr>
        <w:fldChar w:fldCharType="separate"/>
      </w:r>
      <w:r w:rsidRPr="00110756">
        <w:rPr>
          <w:noProof/>
          <w:webHidden/>
          <w:rPrChange w:id="189" w:author="ernst">
            <w:rPr>
              <w:b w:val="0"/>
              <w:bCs w:val="0"/>
              <w:caps w:val="0"/>
              <w:noProof/>
              <w:webHidden/>
              <w:color w:val="0000FF"/>
              <w:u w:val="single"/>
            </w:rPr>
          </w:rPrChange>
        </w:rPr>
        <w:t>13</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190" w:author="Unknown">
            <w:rPr>
              <w:rFonts w:ascii="Times New Roman" w:hAnsi="Times New Roman" w:cs="Times New Roman"/>
              <w:noProof/>
              <w:sz w:val="24"/>
              <w:szCs w:val="24"/>
              <w:lang w:val="en-US"/>
            </w:rPr>
          </w:rPrChange>
        </w:rPr>
      </w:pPr>
      <w:r w:rsidRPr="00392869">
        <w:fldChar w:fldCharType="begin"/>
      </w:r>
      <w:r w:rsidRPr="00110756">
        <w:rPr>
          <w:rPrChange w:id="191" w:author="ernst">
            <w:rPr>
              <w:color w:val="0000FF"/>
              <w:u w:val="single"/>
            </w:rPr>
          </w:rPrChange>
        </w:rPr>
        <w:instrText xml:space="preserve">HYPERLINK </w:instrText>
      </w:r>
      <w:r w:rsidRPr="00D423DD">
        <w:instrText>\</w:instrText>
      </w:r>
      <w:r w:rsidRPr="00110756">
        <w:rPr>
          <w:rPrChange w:id="192" w:author="ernst">
            <w:rPr>
              <w:color w:val="0000FF"/>
              <w:u w:val="single"/>
            </w:rPr>
          </w:rPrChange>
        </w:rPr>
        <w:instrText>l "_Toc446083027"</w:instrText>
      </w:r>
      <w:r w:rsidRPr="00110756">
        <w:rPr>
          <w:rPrChange w:id="193" w:author="ernst">
            <w:rPr/>
          </w:rPrChange>
        </w:rPr>
        <w:fldChar w:fldCharType="separate"/>
      </w:r>
      <w:r>
        <w:rPr>
          <w:rStyle w:val="Hyperlink"/>
          <w:rFonts w:cs="Arial"/>
          <w:noProof/>
        </w:rPr>
        <w:t>5.1</w:t>
      </w:r>
      <w:r w:rsidRPr="00D423DD">
        <w:rPr>
          <w:rFonts w:ascii="Times New Roman" w:hAnsi="Times New Roman" w:cs="Times New Roman"/>
          <w:noProof/>
          <w:sz w:val="24"/>
          <w:szCs w:val="24"/>
        </w:rPr>
        <w:tab/>
      </w:r>
      <w:r w:rsidRPr="004A3E2C">
        <w:rPr>
          <w:rStyle w:val="Hyperlink"/>
          <w:rFonts w:cs="Arial"/>
          <w:noProof/>
        </w:rPr>
        <w:t>Risk Assessment</w:t>
      </w:r>
      <w:r w:rsidRPr="004A3E2C">
        <w:rPr>
          <w:noProof/>
          <w:webHidden/>
        </w:rPr>
        <w:tab/>
      </w:r>
      <w:r w:rsidRPr="00392869">
        <w:rPr>
          <w:noProof/>
          <w:webHidden/>
        </w:rPr>
        <w:fldChar w:fldCharType="begin"/>
      </w:r>
      <w:r w:rsidRPr="00110756">
        <w:rPr>
          <w:noProof/>
          <w:webHidden/>
          <w:rPrChange w:id="194" w:author="ernst">
            <w:rPr>
              <w:noProof/>
              <w:webHidden/>
              <w:color w:val="0000FF"/>
              <w:u w:val="single"/>
            </w:rPr>
          </w:rPrChange>
        </w:rPr>
        <w:instrText xml:space="preserve"> PAGEREF _Toc446083027 </w:instrText>
      </w:r>
      <w:r w:rsidRPr="00D423DD">
        <w:rPr>
          <w:noProof/>
          <w:webHidden/>
        </w:rPr>
        <w:instrText>\</w:instrText>
      </w:r>
      <w:r w:rsidRPr="00110756">
        <w:rPr>
          <w:noProof/>
          <w:webHidden/>
          <w:rPrChange w:id="195" w:author="ernst">
            <w:rPr>
              <w:noProof/>
              <w:webHidden/>
              <w:color w:val="0000FF"/>
              <w:u w:val="single"/>
            </w:rPr>
          </w:rPrChange>
        </w:rPr>
        <w:instrText xml:space="preserve">h </w:instrText>
      </w:r>
      <w:r w:rsidRPr="00110756">
        <w:rPr>
          <w:noProof/>
          <w:webHidden/>
          <w:rPrChange w:id="196" w:author="ernst">
            <w:rPr>
              <w:noProof/>
              <w:webHidden/>
            </w:rPr>
          </w:rPrChange>
        </w:rPr>
      </w:r>
      <w:r w:rsidRPr="00110756">
        <w:rPr>
          <w:noProof/>
          <w:webHidden/>
          <w:rPrChange w:id="197" w:author="ernst">
            <w:rPr>
              <w:noProof/>
              <w:webHidden/>
            </w:rPr>
          </w:rPrChange>
        </w:rPr>
        <w:fldChar w:fldCharType="separate"/>
      </w:r>
      <w:r w:rsidRPr="00110756">
        <w:rPr>
          <w:noProof/>
          <w:webHidden/>
          <w:rPrChange w:id="198" w:author="ernst">
            <w:rPr>
              <w:noProof/>
              <w:webHidden/>
              <w:color w:val="0000FF"/>
              <w:u w:val="single"/>
            </w:rPr>
          </w:rPrChange>
        </w:rPr>
        <w:t>14</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199" w:author="Unknown">
            <w:rPr>
              <w:rFonts w:ascii="Times New Roman" w:hAnsi="Times New Roman" w:cs="Times New Roman"/>
              <w:noProof/>
              <w:sz w:val="24"/>
              <w:szCs w:val="24"/>
              <w:lang w:val="en-US"/>
            </w:rPr>
          </w:rPrChange>
        </w:rPr>
      </w:pPr>
      <w:r w:rsidRPr="00392869">
        <w:fldChar w:fldCharType="begin"/>
      </w:r>
      <w:r w:rsidRPr="00110756">
        <w:rPr>
          <w:rPrChange w:id="200" w:author="ernst">
            <w:rPr>
              <w:color w:val="0000FF"/>
              <w:u w:val="single"/>
            </w:rPr>
          </w:rPrChange>
        </w:rPr>
        <w:instrText xml:space="preserve">HYPERLINK </w:instrText>
      </w:r>
      <w:r w:rsidRPr="00D423DD">
        <w:instrText>\</w:instrText>
      </w:r>
      <w:r w:rsidRPr="00110756">
        <w:rPr>
          <w:rPrChange w:id="201" w:author="ernst">
            <w:rPr>
              <w:color w:val="0000FF"/>
              <w:u w:val="single"/>
            </w:rPr>
          </w:rPrChange>
        </w:rPr>
        <w:instrText>l "_Toc446083028"</w:instrText>
      </w:r>
      <w:r w:rsidRPr="00110756">
        <w:rPr>
          <w:rPrChange w:id="202" w:author="ernst">
            <w:rPr/>
          </w:rPrChange>
        </w:rPr>
        <w:fldChar w:fldCharType="separate"/>
      </w:r>
      <w:r>
        <w:rPr>
          <w:rStyle w:val="Hyperlink"/>
          <w:rFonts w:cs="Arial"/>
          <w:noProof/>
        </w:rPr>
        <w:t>5.2</w:t>
      </w:r>
      <w:r w:rsidRPr="00D423DD">
        <w:rPr>
          <w:rFonts w:ascii="Times New Roman" w:hAnsi="Times New Roman" w:cs="Times New Roman"/>
          <w:noProof/>
          <w:sz w:val="24"/>
          <w:szCs w:val="24"/>
        </w:rPr>
        <w:tab/>
      </w:r>
      <w:r w:rsidRPr="004A3E2C">
        <w:rPr>
          <w:rStyle w:val="Hyperlink"/>
          <w:rFonts w:cs="Arial"/>
          <w:noProof/>
        </w:rPr>
        <w:t>Risk Acceptance</w:t>
      </w:r>
      <w:r w:rsidRPr="004A3E2C">
        <w:rPr>
          <w:noProof/>
          <w:webHidden/>
        </w:rPr>
        <w:tab/>
      </w:r>
      <w:r w:rsidRPr="00392869">
        <w:rPr>
          <w:noProof/>
          <w:webHidden/>
        </w:rPr>
        <w:fldChar w:fldCharType="begin"/>
      </w:r>
      <w:r w:rsidRPr="00110756">
        <w:rPr>
          <w:noProof/>
          <w:webHidden/>
          <w:rPrChange w:id="203" w:author="ernst">
            <w:rPr>
              <w:noProof/>
              <w:webHidden/>
              <w:color w:val="0000FF"/>
              <w:u w:val="single"/>
            </w:rPr>
          </w:rPrChange>
        </w:rPr>
        <w:instrText xml:space="preserve"> PAGEREF _Toc446083028 </w:instrText>
      </w:r>
      <w:r w:rsidRPr="00D423DD">
        <w:rPr>
          <w:noProof/>
          <w:webHidden/>
        </w:rPr>
        <w:instrText>\</w:instrText>
      </w:r>
      <w:r w:rsidRPr="00110756">
        <w:rPr>
          <w:noProof/>
          <w:webHidden/>
          <w:rPrChange w:id="204" w:author="ernst">
            <w:rPr>
              <w:noProof/>
              <w:webHidden/>
              <w:color w:val="0000FF"/>
              <w:u w:val="single"/>
            </w:rPr>
          </w:rPrChange>
        </w:rPr>
        <w:instrText xml:space="preserve">h </w:instrText>
      </w:r>
      <w:r w:rsidRPr="00110756">
        <w:rPr>
          <w:noProof/>
          <w:webHidden/>
          <w:rPrChange w:id="205" w:author="ernst">
            <w:rPr>
              <w:noProof/>
              <w:webHidden/>
            </w:rPr>
          </w:rPrChange>
        </w:rPr>
      </w:r>
      <w:r w:rsidRPr="00110756">
        <w:rPr>
          <w:noProof/>
          <w:webHidden/>
          <w:rPrChange w:id="206" w:author="ernst">
            <w:rPr>
              <w:noProof/>
              <w:webHidden/>
            </w:rPr>
          </w:rPrChange>
        </w:rPr>
        <w:fldChar w:fldCharType="separate"/>
      </w:r>
      <w:r w:rsidRPr="00110756">
        <w:rPr>
          <w:noProof/>
          <w:webHidden/>
          <w:rPrChange w:id="207" w:author="ernst">
            <w:rPr>
              <w:noProof/>
              <w:webHidden/>
              <w:color w:val="0000FF"/>
              <w:u w:val="single"/>
            </w:rPr>
          </w:rPrChange>
        </w:rPr>
        <w:t>14</w:t>
      </w:r>
      <w:r w:rsidRPr="00392869">
        <w:rPr>
          <w:noProof/>
          <w:webHidden/>
        </w:rPr>
        <w:fldChar w:fldCharType="end"/>
      </w:r>
      <w:r w:rsidRPr="00392869">
        <w:fldChar w:fldCharType="end"/>
      </w:r>
    </w:p>
    <w:p w:rsidR="00110756" w:rsidRPr="00110756" w:rsidRDefault="00110756" w:rsidP="00C33117">
      <w:pPr>
        <w:pStyle w:val="TOC2"/>
        <w:rPr>
          <w:rFonts w:ascii="Times New Roman" w:hAnsi="Times New Roman" w:cs="Times New Roman"/>
          <w:noProof/>
          <w:sz w:val="24"/>
          <w:szCs w:val="24"/>
          <w:rPrChange w:id="208" w:author="Unknown">
            <w:rPr>
              <w:rFonts w:ascii="Times New Roman" w:hAnsi="Times New Roman" w:cs="Times New Roman"/>
              <w:noProof/>
              <w:sz w:val="24"/>
              <w:szCs w:val="24"/>
              <w:lang w:val="en-US"/>
            </w:rPr>
          </w:rPrChange>
        </w:rPr>
      </w:pPr>
      <w:r w:rsidRPr="00392869">
        <w:fldChar w:fldCharType="begin"/>
      </w:r>
      <w:r w:rsidRPr="00110756">
        <w:rPr>
          <w:rPrChange w:id="209" w:author="ernst">
            <w:rPr>
              <w:color w:val="0000FF"/>
              <w:u w:val="single"/>
            </w:rPr>
          </w:rPrChange>
        </w:rPr>
        <w:instrText xml:space="preserve">HYPERLINK </w:instrText>
      </w:r>
      <w:r w:rsidRPr="00D423DD">
        <w:instrText>\</w:instrText>
      </w:r>
      <w:r w:rsidRPr="00110756">
        <w:rPr>
          <w:rPrChange w:id="210" w:author="ernst">
            <w:rPr>
              <w:color w:val="0000FF"/>
              <w:u w:val="single"/>
            </w:rPr>
          </w:rPrChange>
        </w:rPr>
        <w:instrText>l "_Toc446083029"</w:instrText>
      </w:r>
      <w:r w:rsidRPr="00110756">
        <w:rPr>
          <w:rPrChange w:id="211" w:author="ernst">
            <w:rPr/>
          </w:rPrChange>
        </w:rPr>
        <w:fldChar w:fldCharType="separate"/>
      </w:r>
      <w:r>
        <w:rPr>
          <w:rStyle w:val="Hyperlink"/>
          <w:rFonts w:cs="Arial"/>
          <w:noProof/>
        </w:rPr>
        <w:t>5.3</w:t>
      </w:r>
      <w:r w:rsidRPr="00D423DD">
        <w:rPr>
          <w:rFonts w:ascii="Times New Roman" w:hAnsi="Times New Roman" w:cs="Times New Roman"/>
          <w:noProof/>
          <w:sz w:val="24"/>
          <w:szCs w:val="24"/>
        </w:rPr>
        <w:tab/>
      </w:r>
      <w:r w:rsidRPr="004A3E2C">
        <w:rPr>
          <w:rStyle w:val="Hyperlink"/>
          <w:rFonts w:cs="Arial"/>
          <w:noProof/>
        </w:rPr>
        <w:t>Risk Mitigation</w:t>
      </w:r>
      <w:r w:rsidRPr="004A3E2C">
        <w:rPr>
          <w:noProof/>
          <w:webHidden/>
        </w:rPr>
        <w:tab/>
      </w:r>
      <w:r w:rsidRPr="00392869">
        <w:rPr>
          <w:noProof/>
          <w:webHidden/>
        </w:rPr>
        <w:fldChar w:fldCharType="begin"/>
      </w:r>
      <w:r w:rsidRPr="00110756">
        <w:rPr>
          <w:noProof/>
          <w:webHidden/>
          <w:rPrChange w:id="212" w:author="ernst">
            <w:rPr>
              <w:noProof/>
              <w:webHidden/>
              <w:color w:val="0000FF"/>
              <w:u w:val="single"/>
            </w:rPr>
          </w:rPrChange>
        </w:rPr>
        <w:instrText xml:space="preserve"> PAGEREF _Toc446083029 </w:instrText>
      </w:r>
      <w:r w:rsidRPr="00D423DD">
        <w:rPr>
          <w:noProof/>
          <w:webHidden/>
        </w:rPr>
        <w:instrText>\</w:instrText>
      </w:r>
      <w:r w:rsidRPr="00110756">
        <w:rPr>
          <w:noProof/>
          <w:webHidden/>
          <w:rPrChange w:id="213" w:author="ernst">
            <w:rPr>
              <w:noProof/>
              <w:webHidden/>
              <w:color w:val="0000FF"/>
              <w:u w:val="single"/>
            </w:rPr>
          </w:rPrChange>
        </w:rPr>
        <w:instrText xml:space="preserve">h </w:instrText>
      </w:r>
      <w:r w:rsidRPr="00110756">
        <w:rPr>
          <w:noProof/>
          <w:webHidden/>
          <w:rPrChange w:id="214" w:author="ernst">
            <w:rPr>
              <w:noProof/>
              <w:webHidden/>
            </w:rPr>
          </w:rPrChange>
        </w:rPr>
      </w:r>
      <w:r w:rsidRPr="00110756">
        <w:rPr>
          <w:noProof/>
          <w:webHidden/>
          <w:rPrChange w:id="215" w:author="ernst">
            <w:rPr>
              <w:noProof/>
              <w:webHidden/>
            </w:rPr>
          </w:rPrChange>
        </w:rPr>
        <w:fldChar w:fldCharType="separate"/>
      </w:r>
      <w:r w:rsidRPr="00110756">
        <w:rPr>
          <w:noProof/>
          <w:webHidden/>
          <w:rPrChange w:id="216" w:author="ernst">
            <w:rPr>
              <w:noProof/>
              <w:webHidden/>
              <w:color w:val="0000FF"/>
              <w:u w:val="single"/>
            </w:rPr>
          </w:rPrChange>
        </w:rPr>
        <w:t>16</w:t>
      </w:r>
      <w:r w:rsidRPr="00392869">
        <w:rPr>
          <w:noProof/>
          <w:webHidden/>
        </w:rPr>
        <w:fldChar w:fldCharType="end"/>
      </w:r>
      <w:r w:rsidRPr="00392869">
        <w:fldChar w:fldCharType="end"/>
      </w:r>
    </w:p>
    <w:p w:rsidR="00110756" w:rsidRPr="00110756" w:rsidRDefault="00110756" w:rsidP="00C33117">
      <w:pPr>
        <w:pStyle w:val="TOC1"/>
        <w:rPr>
          <w:rFonts w:ascii="Times New Roman" w:hAnsi="Times New Roman" w:cs="Times New Roman"/>
          <w:noProof/>
          <w:sz w:val="24"/>
          <w:szCs w:val="24"/>
          <w:rPrChange w:id="217" w:author="Unknown">
            <w:rPr>
              <w:rFonts w:ascii="Times New Roman" w:hAnsi="Times New Roman" w:cs="Times New Roman"/>
              <w:noProof/>
              <w:sz w:val="24"/>
              <w:szCs w:val="24"/>
              <w:lang w:val="en-US"/>
            </w:rPr>
          </w:rPrChange>
        </w:rPr>
      </w:pPr>
      <w:r w:rsidRPr="00392869">
        <w:fldChar w:fldCharType="begin"/>
      </w:r>
      <w:r w:rsidRPr="00110756">
        <w:rPr>
          <w:rPrChange w:id="218" w:author="ernst">
            <w:rPr>
              <w:b w:val="0"/>
              <w:bCs w:val="0"/>
              <w:caps w:val="0"/>
              <w:color w:val="0000FF"/>
              <w:u w:val="single"/>
            </w:rPr>
          </w:rPrChange>
        </w:rPr>
        <w:instrText xml:space="preserve">HYPERLINK </w:instrText>
      </w:r>
      <w:r w:rsidRPr="00D423DD">
        <w:instrText>\</w:instrText>
      </w:r>
      <w:r w:rsidRPr="00110756">
        <w:rPr>
          <w:rPrChange w:id="219" w:author="ernst">
            <w:rPr>
              <w:b w:val="0"/>
              <w:bCs w:val="0"/>
              <w:caps w:val="0"/>
              <w:color w:val="0000FF"/>
              <w:u w:val="single"/>
            </w:rPr>
          </w:rPrChange>
        </w:rPr>
        <w:instrText>l "_Toc446083030"</w:instrText>
      </w:r>
      <w:r w:rsidRPr="00110756">
        <w:rPr>
          <w:rPrChange w:id="220" w:author="ernst">
            <w:rPr/>
          </w:rPrChange>
        </w:rPr>
        <w:fldChar w:fldCharType="separate"/>
      </w:r>
      <w:r w:rsidRPr="00110756">
        <w:rPr>
          <w:rStyle w:val="Hyperlink"/>
          <w:rFonts w:cs="Arial"/>
          <w:noProof/>
          <w:rPrChange w:id="221" w:author="ernst">
            <w:rPr>
              <w:rStyle w:val="Hyperlink"/>
              <w:rFonts w:cs="Arial"/>
              <w:b w:val="0"/>
              <w:bCs w:val="0"/>
              <w:caps w:val="0"/>
              <w:noProof/>
            </w:rPr>
          </w:rPrChange>
        </w:rPr>
        <w:t>6.</w:t>
      </w:r>
      <w:r w:rsidRPr="00D423DD">
        <w:rPr>
          <w:rFonts w:ascii="Times New Roman" w:hAnsi="Times New Roman" w:cs="Times New Roman"/>
          <w:noProof/>
          <w:sz w:val="24"/>
          <w:szCs w:val="24"/>
        </w:rPr>
        <w:tab/>
      </w:r>
      <w:r w:rsidRPr="004A3E2C">
        <w:rPr>
          <w:rStyle w:val="Hyperlink"/>
          <w:rFonts w:cs="Arial"/>
          <w:noProof/>
        </w:rPr>
        <w:t>Conclusions</w:t>
      </w:r>
      <w:r w:rsidRPr="004A3E2C">
        <w:rPr>
          <w:noProof/>
          <w:webHidden/>
        </w:rPr>
        <w:tab/>
      </w:r>
      <w:r w:rsidRPr="00392869">
        <w:rPr>
          <w:noProof/>
          <w:webHidden/>
        </w:rPr>
        <w:fldChar w:fldCharType="begin"/>
      </w:r>
      <w:r w:rsidRPr="00110756">
        <w:rPr>
          <w:noProof/>
          <w:webHidden/>
          <w:rPrChange w:id="222" w:author="ernst">
            <w:rPr>
              <w:b w:val="0"/>
              <w:bCs w:val="0"/>
              <w:caps w:val="0"/>
              <w:noProof/>
              <w:webHidden/>
              <w:color w:val="0000FF"/>
              <w:u w:val="single"/>
            </w:rPr>
          </w:rPrChange>
        </w:rPr>
        <w:instrText xml:space="preserve"> PAGEREF _Toc446083030 </w:instrText>
      </w:r>
      <w:r w:rsidRPr="00D423DD">
        <w:rPr>
          <w:noProof/>
          <w:webHidden/>
        </w:rPr>
        <w:instrText>\</w:instrText>
      </w:r>
      <w:r w:rsidRPr="00110756">
        <w:rPr>
          <w:noProof/>
          <w:webHidden/>
          <w:rPrChange w:id="223" w:author="ernst">
            <w:rPr>
              <w:b w:val="0"/>
              <w:bCs w:val="0"/>
              <w:caps w:val="0"/>
              <w:noProof/>
              <w:webHidden/>
              <w:color w:val="0000FF"/>
              <w:u w:val="single"/>
            </w:rPr>
          </w:rPrChange>
        </w:rPr>
        <w:instrText xml:space="preserve">h </w:instrText>
      </w:r>
      <w:r w:rsidRPr="00110756">
        <w:rPr>
          <w:noProof/>
          <w:webHidden/>
          <w:rPrChange w:id="224" w:author="ernst">
            <w:rPr>
              <w:noProof/>
              <w:webHidden/>
            </w:rPr>
          </w:rPrChange>
        </w:rPr>
      </w:r>
      <w:r w:rsidRPr="00110756">
        <w:rPr>
          <w:noProof/>
          <w:webHidden/>
          <w:rPrChange w:id="225" w:author="ernst">
            <w:rPr>
              <w:noProof/>
              <w:webHidden/>
            </w:rPr>
          </w:rPrChange>
        </w:rPr>
        <w:fldChar w:fldCharType="separate"/>
      </w:r>
      <w:r w:rsidRPr="00110756">
        <w:rPr>
          <w:noProof/>
          <w:webHidden/>
          <w:rPrChange w:id="226" w:author="ernst">
            <w:rPr>
              <w:b w:val="0"/>
              <w:bCs w:val="0"/>
              <w:caps w:val="0"/>
              <w:noProof/>
              <w:webHidden/>
              <w:color w:val="0000FF"/>
              <w:u w:val="single"/>
            </w:rPr>
          </w:rPrChange>
        </w:rPr>
        <w:t>16</w:t>
      </w:r>
      <w:r w:rsidRPr="00392869">
        <w:rPr>
          <w:noProof/>
          <w:webHidden/>
        </w:rPr>
        <w:fldChar w:fldCharType="end"/>
      </w:r>
      <w:r w:rsidRPr="00392869">
        <w:fldChar w:fldCharType="end"/>
      </w:r>
    </w:p>
    <w:p w:rsidR="00110756" w:rsidRPr="00110756" w:rsidRDefault="00110756" w:rsidP="00C33117">
      <w:pPr>
        <w:pStyle w:val="TOC4"/>
        <w:rPr>
          <w:rFonts w:ascii="Times New Roman" w:hAnsi="Times New Roman" w:cs="Times New Roman"/>
          <w:sz w:val="24"/>
          <w:szCs w:val="24"/>
          <w:lang w:eastAsia="en-US"/>
          <w:rPrChange w:id="227" w:author="Unknown">
            <w:rPr>
              <w:rFonts w:ascii="Times New Roman" w:hAnsi="Times New Roman" w:cs="Times New Roman"/>
              <w:sz w:val="24"/>
              <w:szCs w:val="24"/>
              <w:lang w:val="en-US" w:eastAsia="en-US"/>
            </w:rPr>
          </w:rPrChange>
        </w:rPr>
      </w:pPr>
      <w:r w:rsidRPr="00392869">
        <w:fldChar w:fldCharType="begin"/>
      </w:r>
      <w:r w:rsidRPr="00110756">
        <w:rPr>
          <w:rPrChange w:id="228" w:author="ernst">
            <w:rPr>
              <w:rFonts w:ascii="Arial" w:hAnsi="Arial" w:cs="Arial"/>
              <w:b w:val="0"/>
              <w:bCs w:val="0"/>
              <w:caps w:val="0"/>
              <w:noProof w:val="0"/>
              <w:color w:val="0000FF"/>
              <w:u w:val="single"/>
              <w:lang w:eastAsia="en-US"/>
            </w:rPr>
          </w:rPrChange>
        </w:rPr>
        <w:instrText xml:space="preserve">HYPERLINK </w:instrText>
      </w:r>
      <w:r w:rsidRPr="00D423DD">
        <w:instrText>\</w:instrText>
      </w:r>
      <w:r w:rsidRPr="00110756">
        <w:rPr>
          <w:rPrChange w:id="229" w:author="ernst">
            <w:rPr>
              <w:rFonts w:ascii="Arial" w:hAnsi="Arial" w:cs="Arial"/>
              <w:b w:val="0"/>
              <w:bCs w:val="0"/>
              <w:caps w:val="0"/>
              <w:noProof w:val="0"/>
              <w:color w:val="0000FF"/>
              <w:u w:val="single"/>
              <w:lang w:eastAsia="en-US"/>
            </w:rPr>
          </w:rPrChange>
        </w:rPr>
        <w:instrText>l "_Toc446083031"</w:instrText>
      </w:r>
      <w:r w:rsidRPr="00110756">
        <w:rPr>
          <w:rPrChange w:id="230" w:author="ernst">
            <w:rPr/>
          </w:rPrChange>
        </w:rPr>
        <w:fldChar w:fldCharType="separate"/>
      </w:r>
      <w:r w:rsidRPr="00110756">
        <w:rPr>
          <w:rStyle w:val="Hyperlink"/>
          <w:rFonts w:cs="Arial Bold"/>
          <w:rPrChange w:id="231" w:author="ernst">
            <w:rPr>
              <w:rStyle w:val="Hyperlink"/>
              <w:rFonts w:ascii="Arial" w:hAnsi="Arial" w:cs="Arial"/>
              <w:b w:val="0"/>
              <w:bCs w:val="0"/>
              <w:caps w:val="0"/>
              <w:noProof w:val="0"/>
              <w:lang w:eastAsia="en-US"/>
            </w:rPr>
          </w:rPrChange>
        </w:rPr>
        <w:t>ANNEX A</w:t>
      </w:r>
      <w:r w:rsidRPr="00D423DD">
        <w:rPr>
          <w:rFonts w:ascii="Times New Roman" w:hAnsi="Times New Roman" w:cs="Times New Roman"/>
          <w:sz w:val="24"/>
          <w:szCs w:val="24"/>
          <w:lang w:eastAsia="en-US"/>
        </w:rPr>
        <w:tab/>
      </w:r>
      <w:r w:rsidRPr="004A3E2C">
        <w:rPr>
          <w:rStyle w:val="Hyperlink"/>
          <w:rFonts w:cs="Arial Bold"/>
        </w:rPr>
        <w:t>links to relevant sources</w:t>
      </w:r>
      <w:r w:rsidRPr="004A3E2C">
        <w:rPr>
          <w:webHidden/>
        </w:rPr>
        <w:tab/>
      </w:r>
      <w:r w:rsidRPr="00392869">
        <w:rPr>
          <w:webHidden/>
        </w:rPr>
        <w:fldChar w:fldCharType="begin"/>
      </w:r>
      <w:r w:rsidRPr="00110756">
        <w:rPr>
          <w:webHidden/>
          <w:rPrChange w:id="232" w:author="ernst">
            <w:rPr>
              <w:rFonts w:ascii="Arial" w:hAnsi="Arial" w:cs="Arial"/>
              <w:b w:val="0"/>
              <w:bCs w:val="0"/>
              <w:caps w:val="0"/>
              <w:noProof w:val="0"/>
              <w:webHidden/>
              <w:color w:val="0000FF"/>
              <w:u w:val="single"/>
              <w:lang w:eastAsia="en-US"/>
            </w:rPr>
          </w:rPrChange>
        </w:rPr>
        <w:instrText xml:space="preserve"> PAGEREF _Toc446083031 </w:instrText>
      </w:r>
      <w:r w:rsidRPr="00D423DD">
        <w:rPr>
          <w:webHidden/>
        </w:rPr>
        <w:instrText>\</w:instrText>
      </w:r>
      <w:r w:rsidRPr="00110756">
        <w:rPr>
          <w:webHidden/>
          <w:rPrChange w:id="233" w:author="ernst">
            <w:rPr>
              <w:rFonts w:ascii="Arial" w:hAnsi="Arial" w:cs="Arial"/>
              <w:b w:val="0"/>
              <w:bCs w:val="0"/>
              <w:caps w:val="0"/>
              <w:noProof w:val="0"/>
              <w:webHidden/>
              <w:color w:val="0000FF"/>
              <w:u w:val="single"/>
              <w:lang w:eastAsia="en-US"/>
            </w:rPr>
          </w:rPrChange>
        </w:rPr>
        <w:instrText xml:space="preserve">h </w:instrText>
      </w:r>
      <w:r w:rsidRPr="00110756">
        <w:rPr>
          <w:webHidden/>
          <w:rPrChange w:id="234" w:author="ernst">
            <w:rPr>
              <w:webHidden/>
            </w:rPr>
          </w:rPrChange>
        </w:rPr>
      </w:r>
      <w:r w:rsidRPr="00110756">
        <w:rPr>
          <w:webHidden/>
          <w:rPrChange w:id="235" w:author="ernst">
            <w:rPr>
              <w:webHidden/>
            </w:rPr>
          </w:rPrChange>
        </w:rPr>
        <w:fldChar w:fldCharType="separate"/>
      </w:r>
      <w:r w:rsidRPr="00110756">
        <w:rPr>
          <w:webHidden/>
          <w:rPrChange w:id="236" w:author="ernst">
            <w:rPr>
              <w:rFonts w:ascii="Arial" w:hAnsi="Arial" w:cs="Arial"/>
              <w:b w:val="0"/>
              <w:bCs w:val="0"/>
              <w:caps w:val="0"/>
              <w:noProof w:val="0"/>
              <w:webHidden/>
              <w:color w:val="0000FF"/>
              <w:u w:val="single"/>
              <w:lang w:eastAsia="en-US"/>
            </w:rPr>
          </w:rPrChange>
        </w:rPr>
        <w:t>17</w:t>
      </w:r>
      <w:r w:rsidRPr="00392869">
        <w:rPr>
          <w:webHidden/>
        </w:rPr>
        <w:fldChar w:fldCharType="end"/>
      </w:r>
      <w:r w:rsidRPr="00392869">
        <w:fldChar w:fldCharType="end"/>
      </w:r>
    </w:p>
    <w:p w:rsidR="00110756" w:rsidRPr="00110756" w:rsidRDefault="00110756" w:rsidP="00C33117">
      <w:pPr>
        <w:pStyle w:val="TOC4"/>
        <w:rPr>
          <w:rFonts w:ascii="Times New Roman" w:hAnsi="Times New Roman" w:cs="Times New Roman"/>
          <w:sz w:val="24"/>
          <w:szCs w:val="24"/>
          <w:lang w:eastAsia="en-US"/>
          <w:rPrChange w:id="237" w:author="Unknown">
            <w:rPr>
              <w:rFonts w:ascii="Times New Roman" w:hAnsi="Times New Roman" w:cs="Times New Roman"/>
              <w:sz w:val="24"/>
              <w:szCs w:val="24"/>
              <w:lang w:val="en-US" w:eastAsia="en-US"/>
            </w:rPr>
          </w:rPrChange>
        </w:rPr>
      </w:pPr>
      <w:r w:rsidRPr="00392869">
        <w:fldChar w:fldCharType="begin"/>
      </w:r>
      <w:r w:rsidRPr="00110756">
        <w:rPr>
          <w:rPrChange w:id="238" w:author="ernst">
            <w:rPr>
              <w:rFonts w:ascii="Arial" w:hAnsi="Arial" w:cs="Arial"/>
              <w:b w:val="0"/>
              <w:bCs w:val="0"/>
              <w:caps w:val="0"/>
              <w:noProof w:val="0"/>
              <w:color w:val="0000FF"/>
              <w:u w:val="single"/>
              <w:lang w:eastAsia="en-US"/>
            </w:rPr>
          </w:rPrChange>
        </w:rPr>
        <w:instrText xml:space="preserve">HYPERLINK </w:instrText>
      </w:r>
      <w:r w:rsidRPr="00D423DD">
        <w:instrText>\</w:instrText>
      </w:r>
      <w:r w:rsidRPr="00110756">
        <w:rPr>
          <w:rPrChange w:id="239" w:author="ernst">
            <w:rPr>
              <w:rFonts w:ascii="Arial" w:hAnsi="Arial" w:cs="Arial"/>
              <w:b w:val="0"/>
              <w:bCs w:val="0"/>
              <w:caps w:val="0"/>
              <w:noProof w:val="0"/>
              <w:color w:val="0000FF"/>
              <w:u w:val="single"/>
              <w:lang w:eastAsia="en-US"/>
            </w:rPr>
          </w:rPrChange>
        </w:rPr>
        <w:instrText>l "_Toc446083032"</w:instrText>
      </w:r>
      <w:r w:rsidRPr="00110756">
        <w:rPr>
          <w:rPrChange w:id="240" w:author="ernst">
            <w:rPr/>
          </w:rPrChange>
        </w:rPr>
        <w:fldChar w:fldCharType="separate"/>
      </w:r>
      <w:r w:rsidRPr="00110756">
        <w:rPr>
          <w:rStyle w:val="Hyperlink"/>
          <w:rFonts w:cs="Arial Bold"/>
          <w:rPrChange w:id="241" w:author="ernst">
            <w:rPr>
              <w:rStyle w:val="Hyperlink"/>
              <w:rFonts w:ascii="Arial" w:hAnsi="Arial" w:cs="Arial"/>
              <w:b w:val="0"/>
              <w:bCs w:val="0"/>
              <w:caps w:val="0"/>
              <w:noProof w:val="0"/>
              <w:lang w:eastAsia="en-US"/>
            </w:rPr>
          </w:rPrChange>
        </w:rPr>
        <w:t>ANNEX B</w:t>
      </w:r>
      <w:r w:rsidRPr="00D423DD">
        <w:rPr>
          <w:rFonts w:ascii="Times New Roman" w:hAnsi="Times New Roman" w:cs="Times New Roman"/>
          <w:sz w:val="24"/>
          <w:szCs w:val="24"/>
          <w:lang w:eastAsia="en-US"/>
        </w:rPr>
        <w:tab/>
      </w:r>
      <w:r w:rsidRPr="004A3E2C">
        <w:rPr>
          <w:rStyle w:val="Hyperlink"/>
          <w:rFonts w:cs="Arial Bold"/>
        </w:rPr>
        <w:t>Categorisation of GIS layers for MSP</w:t>
      </w:r>
      <w:r w:rsidRPr="004A3E2C">
        <w:rPr>
          <w:webHidden/>
        </w:rPr>
        <w:tab/>
      </w:r>
      <w:r w:rsidRPr="00392869">
        <w:rPr>
          <w:webHidden/>
        </w:rPr>
        <w:fldChar w:fldCharType="begin"/>
      </w:r>
      <w:r w:rsidRPr="00110756">
        <w:rPr>
          <w:webHidden/>
          <w:rPrChange w:id="242" w:author="ernst">
            <w:rPr>
              <w:rFonts w:ascii="Arial" w:hAnsi="Arial" w:cs="Arial"/>
              <w:b w:val="0"/>
              <w:bCs w:val="0"/>
              <w:caps w:val="0"/>
              <w:noProof w:val="0"/>
              <w:webHidden/>
              <w:color w:val="0000FF"/>
              <w:u w:val="single"/>
              <w:lang w:eastAsia="en-US"/>
            </w:rPr>
          </w:rPrChange>
        </w:rPr>
        <w:instrText xml:space="preserve"> PAGEREF _Toc446083032 </w:instrText>
      </w:r>
      <w:r w:rsidRPr="00D423DD">
        <w:rPr>
          <w:webHidden/>
        </w:rPr>
        <w:instrText>\</w:instrText>
      </w:r>
      <w:r w:rsidRPr="00110756">
        <w:rPr>
          <w:webHidden/>
          <w:rPrChange w:id="243" w:author="ernst">
            <w:rPr>
              <w:rFonts w:ascii="Arial" w:hAnsi="Arial" w:cs="Arial"/>
              <w:b w:val="0"/>
              <w:bCs w:val="0"/>
              <w:caps w:val="0"/>
              <w:noProof w:val="0"/>
              <w:webHidden/>
              <w:color w:val="0000FF"/>
              <w:u w:val="single"/>
              <w:lang w:eastAsia="en-US"/>
            </w:rPr>
          </w:rPrChange>
        </w:rPr>
        <w:instrText xml:space="preserve">h </w:instrText>
      </w:r>
      <w:r w:rsidRPr="00110756">
        <w:rPr>
          <w:webHidden/>
          <w:rPrChange w:id="244" w:author="ernst">
            <w:rPr>
              <w:webHidden/>
            </w:rPr>
          </w:rPrChange>
        </w:rPr>
      </w:r>
      <w:r w:rsidRPr="00110756">
        <w:rPr>
          <w:webHidden/>
          <w:rPrChange w:id="245" w:author="ernst">
            <w:rPr>
              <w:webHidden/>
            </w:rPr>
          </w:rPrChange>
        </w:rPr>
        <w:fldChar w:fldCharType="separate"/>
      </w:r>
      <w:r w:rsidRPr="00110756">
        <w:rPr>
          <w:webHidden/>
          <w:rPrChange w:id="246" w:author="ernst">
            <w:rPr>
              <w:rFonts w:ascii="Arial" w:hAnsi="Arial" w:cs="Arial"/>
              <w:b w:val="0"/>
              <w:bCs w:val="0"/>
              <w:caps w:val="0"/>
              <w:noProof w:val="0"/>
              <w:webHidden/>
              <w:color w:val="0000FF"/>
              <w:u w:val="single"/>
              <w:lang w:eastAsia="en-US"/>
            </w:rPr>
          </w:rPrChange>
        </w:rPr>
        <w:t>20</w:t>
      </w:r>
      <w:r w:rsidRPr="00392869">
        <w:rPr>
          <w:webHidden/>
        </w:rPr>
        <w:fldChar w:fldCharType="end"/>
      </w:r>
      <w:r w:rsidRPr="00392869">
        <w:fldChar w:fldCharType="end"/>
      </w:r>
    </w:p>
    <w:p w:rsidR="00110756" w:rsidRPr="00110756" w:rsidRDefault="00110756" w:rsidP="00C33117">
      <w:pPr>
        <w:pStyle w:val="TOC4"/>
        <w:rPr>
          <w:rFonts w:ascii="Times New Roman" w:hAnsi="Times New Roman" w:cs="Times New Roman"/>
          <w:sz w:val="24"/>
          <w:szCs w:val="24"/>
          <w:lang w:eastAsia="en-US"/>
          <w:rPrChange w:id="247" w:author="Unknown">
            <w:rPr>
              <w:rFonts w:ascii="Times New Roman" w:hAnsi="Times New Roman" w:cs="Times New Roman"/>
              <w:sz w:val="24"/>
              <w:szCs w:val="24"/>
              <w:lang w:val="en-US" w:eastAsia="en-US"/>
            </w:rPr>
          </w:rPrChange>
        </w:rPr>
      </w:pPr>
      <w:r w:rsidRPr="00392869">
        <w:fldChar w:fldCharType="begin"/>
      </w:r>
      <w:r w:rsidRPr="00110756">
        <w:rPr>
          <w:rPrChange w:id="248" w:author="ernst">
            <w:rPr>
              <w:rFonts w:ascii="Arial" w:hAnsi="Arial" w:cs="Arial"/>
              <w:b w:val="0"/>
              <w:bCs w:val="0"/>
              <w:caps w:val="0"/>
              <w:noProof w:val="0"/>
              <w:color w:val="0000FF"/>
              <w:u w:val="single"/>
              <w:lang w:eastAsia="en-US"/>
            </w:rPr>
          </w:rPrChange>
        </w:rPr>
        <w:instrText xml:space="preserve">HYPERLINK </w:instrText>
      </w:r>
      <w:r w:rsidRPr="00D423DD">
        <w:instrText>\</w:instrText>
      </w:r>
      <w:r w:rsidRPr="00110756">
        <w:rPr>
          <w:rPrChange w:id="249" w:author="ernst">
            <w:rPr>
              <w:rFonts w:ascii="Arial" w:hAnsi="Arial" w:cs="Arial"/>
              <w:b w:val="0"/>
              <w:bCs w:val="0"/>
              <w:caps w:val="0"/>
              <w:noProof w:val="0"/>
              <w:color w:val="0000FF"/>
              <w:u w:val="single"/>
              <w:lang w:eastAsia="en-US"/>
            </w:rPr>
          </w:rPrChange>
        </w:rPr>
        <w:instrText>l "_Toc446083033"</w:instrText>
      </w:r>
      <w:r w:rsidRPr="00110756">
        <w:rPr>
          <w:rPrChange w:id="250" w:author="ernst">
            <w:rPr/>
          </w:rPrChange>
        </w:rPr>
        <w:fldChar w:fldCharType="separate"/>
      </w:r>
      <w:r w:rsidRPr="00110756">
        <w:rPr>
          <w:rStyle w:val="Hyperlink"/>
          <w:rFonts w:cs="Arial Bold"/>
          <w:rPrChange w:id="251" w:author="ernst">
            <w:rPr>
              <w:rStyle w:val="Hyperlink"/>
              <w:rFonts w:ascii="Arial" w:hAnsi="Arial" w:cs="Arial"/>
              <w:b w:val="0"/>
              <w:bCs w:val="0"/>
              <w:caps w:val="0"/>
              <w:noProof w:val="0"/>
              <w:lang w:eastAsia="en-US"/>
            </w:rPr>
          </w:rPrChange>
        </w:rPr>
        <w:t>ANNEX C</w:t>
      </w:r>
      <w:r w:rsidRPr="00D423DD">
        <w:rPr>
          <w:rFonts w:ascii="Times New Roman" w:hAnsi="Times New Roman" w:cs="Times New Roman"/>
          <w:sz w:val="24"/>
          <w:szCs w:val="24"/>
          <w:lang w:eastAsia="en-US"/>
        </w:rPr>
        <w:tab/>
      </w:r>
      <w:r w:rsidRPr="004A3E2C">
        <w:rPr>
          <w:rStyle w:val="Hyperlink"/>
          <w:rFonts w:cs="Arial Bold"/>
        </w:rPr>
        <w:t>SPATIAL DEMANDS</w:t>
      </w:r>
      <w:r w:rsidRPr="004A3E2C">
        <w:rPr>
          <w:webHidden/>
        </w:rPr>
        <w:tab/>
      </w:r>
      <w:r w:rsidRPr="00392869">
        <w:rPr>
          <w:webHidden/>
        </w:rPr>
        <w:fldChar w:fldCharType="begin"/>
      </w:r>
      <w:r w:rsidRPr="00110756">
        <w:rPr>
          <w:webHidden/>
          <w:rPrChange w:id="252" w:author="ernst">
            <w:rPr>
              <w:rFonts w:ascii="Arial" w:hAnsi="Arial" w:cs="Arial"/>
              <w:b w:val="0"/>
              <w:bCs w:val="0"/>
              <w:caps w:val="0"/>
              <w:noProof w:val="0"/>
              <w:webHidden/>
              <w:color w:val="0000FF"/>
              <w:u w:val="single"/>
              <w:lang w:eastAsia="en-US"/>
            </w:rPr>
          </w:rPrChange>
        </w:rPr>
        <w:instrText xml:space="preserve"> PAGEREF _Toc446083033 </w:instrText>
      </w:r>
      <w:r w:rsidRPr="00D423DD">
        <w:rPr>
          <w:webHidden/>
        </w:rPr>
        <w:instrText>\</w:instrText>
      </w:r>
      <w:r w:rsidRPr="00110756">
        <w:rPr>
          <w:webHidden/>
          <w:rPrChange w:id="253" w:author="ernst">
            <w:rPr>
              <w:rFonts w:ascii="Arial" w:hAnsi="Arial" w:cs="Arial"/>
              <w:b w:val="0"/>
              <w:bCs w:val="0"/>
              <w:caps w:val="0"/>
              <w:noProof w:val="0"/>
              <w:webHidden/>
              <w:color w:val="0000FF"/>
              <w:u w:val="single"/>
              <w:lang w:eastAsia="en-US"/>
            </w:rPr>
          </w:rPrChange>
        </w:rPr>
        <w:instrText xml:space="preserve">h </w:instrText>
      </w:r>
      <w:r w:rsidRPr="00110756">
        <w:rPr>
          <w:webHidden/>
          <w:rPrChange w:id="254" w:author="ernst">
            <w:rPr>
              <w:webHidden/>
            </w:rPr>
          </w:rPrChange>
        </w:rPr>
      </w:r>
      <w:r w:rsidRPr="00110756">
        <w:rPr>
          <w:webHidden/>
          <w:rPrChange w:id="255" w:author="ernst">
            <w:rPr>
              <w:webHidden/>
            </w:rPr>
          </w:rPrChange>
        </w:rPr>
        <w:fldChar w:fldCharType="separate"/>
      </w:r>
      <w:r w:rsidRPr="00110756">
        <w:rPr>
          <w:webHidden/>
          <w:rPrChange w:id="256" w:author="ernst">
            <w:rPr>
              <w:rFonts w:ascii="Arial" w:hAnsi="Arial" w:cs="Arial"/>
              <w:b w:val="0"/>
              <w:bCs w:val="0"/>
              <w:caps w:val="0"/>
              <w:noProof w:val="0"/>
              <w:webHidden/>
              <w:color w:val="0000FF"/>
              <w:u w:val="single"/>
              <w:lang w:eastAsia="en-US"/>
            </w:rPr>
          </w:rPrChange>
        </w:rPr>
        <w:t>22</w:t>
      </w:r>
      <w:r w:rsidRPr="00392869">
        <w:rPr>
          <w:webHidden/>
        </w:rPr>
        <w:fldChar w:fldCharType="end"/>
      </w:r>
      <w:r w:rsidRPr="00392869">
        <w:fldChar w:fldCharType="end"/>
      </w:r>
    </w:p>
    <w:p w:rsidR="00110756" w:rsidRPr="004A3E2C" w:rsidRDefault="00110756" w:rsidP="00C33117">
      <w:r w:rsidRPr="00392869">
        <w:fldChar w:fldCharType="end"/>
      </w:r>
    </w:p>
    <w:p w:rsidR="00110756" w:rsidRPr="004A3E2C" w:rsidRDefault="00110756" w:rsidP="00C33117"/>
    <w:p w:rsidR="00110756" w:rsidRPr="00110756" w:rsidRDefault="00110756" w:rsidP="00C33117">
      <w:pPr>
        <w:pStyle w:val="Title"/>
        <w:rPr>
          <w:lang w:val="en-GB"/>
          <w:rPrChange w:id="257" w:author="Unknown">
            <w:rPr/>
          </w:rPrChange>
        </w:rPr>
      </w:pPr>
      <w:bookmarkStart w:id="258" w:name="_Toc420582511"/>
      <w:bookmarkStart w:id="259" w:name="_Toc446066495"/>
      <w:bookmarkStart w:id="260" w:name="_Toc446083011"/>
      <w:r w:rsidRPr="00110756">
        <w:rPr>
          <w:lang w:val="en-GB"/>
          <w:rPrChange w:id="261" w:author="ernst" w:date="2016-10-24T17:08:00Z">
            <w:rPr>
              <w:b w:val="0"/>
              <w:bCs w:val="0"/>
              <w:color w:val="0000FF"/>
              <w:kern w:val="0"/>
              <w:sz w:val="22"/>
              <w:szCs w:val="22"/>
              <w:u w:val="single"/>
              <w:lang w:val="en-GB"/>
            </w:rPr>
          </w:rPrChange>
        </w:rPr>
        <w:t>Index of Tables</w:t>
      </w:r>
      <w:bookmarkEnd w:id="258"/>
      <w:bookmarkEnd w:id="259"/>
      <w:bookmarkEnd w:id="260"/>
    </w:p>
    <w:bookmarkStart w:id="262" w:name="_Toc420582512"/>
    <w:bookmarkStart w:id="263" w:name="_Toc446066496"/>
    <w:p w:rsidR="00110756" w:rsidRPr="00110756" w:rsidRDefault="00110756" w:rsidP="00C33117">
      <w:pPr>
        <w:pStyle w:val="TableofFigures"/>
        <w:rPr>
          <w:rFonts w:ascii="Times New Roman" w:hAnsi="Times New Roman" w:cs="Times New Roman"/>
          <w:noProof/>
          <w:sz w:val="24"/>
          <w:szCs w:val="24"/>
          <w:rPrChange w:id="264" w:author="Unknown">
            <w:rPr>
              <w:rFonts w:ascii="Times New Roman" w:hAnsi="Times New Roman" w:cs="Times New Roman"/>
              <w:noProof/>
              <w:sz w:val="24"/>
              <w:szCs w:val="24"/>
              <w:lang w:val="en-US"/>
            </w:rPr>
          </w:rPrChange>
        </w:rPr>
      </w:pPr>
      <w:r w:rsidRPr="00110756">
        <w:fldChar w:fldCharType="begin"/>
      </w:r>
      <w:r w:rsidRPr="00110756">
        <w:rPr>
          <w:rPrChange w:id="265" w:author="ernst">
            <w:rPr>
              <w:color w:val="0000FF"/>
              <w:u w:val="single"/>
            </w:rPr>
          </w:rPrChange>
        </w:rPr>
        <w:instrText xml:space="preserve"> TOC </w:instrText>
      </w:r>
      <w:r w:rsidRPr="00D423DD">
        <w:instrText>\</w:instrText>
      </w:r>
      <w:r w:rsidRPr="00110756">
        <w:rPr>
          <w:rPrChange w:id="266" w:author="ernst">
            <w:rPr>
              <w:color w:val="0000FF"/>
              <w:u w:val="single"/>
            </w:rPr>
          </w:rPrChange>
        </w:rPr>
        <w:instrText xml:space="preserve">h </w:instrText>
      </w:r>
      <w:r w:rsidRPr="00D423DD">
        <w:instrText>\</w:instrText>
      </w:r>
      <w:r w:rsidRPr="00110756">
        <w:rPr>
          <w:rPrChange w:id="267" w:author="ernst">
            <w:rPr>
              <w:color w:val="0000FF"/>
              <w:u w:val="single"/>
            </w:rPr>
          </w:rPrChange>
        </w:rPr>
        <w:instrText xml:space="preserve">z </w:instrText>
      </w:r>
      <w:r w:rsidRPr="00D423DD">
        <w:instrText>\</w:instrText>
      </w:r>
      <w:r w:rsidRPr="00110756">
        <w:rPr>
          <w:rPrChange w:id="268" w:author="ernst">
            <w:rPr>
              <w:color w:val="0000FF"/>
              <w:u w:val="single"/>
            </w:rPr>
          </w:rPrChange>
        </w:rPr>
        <w:instrText xml:space="preserve">t "Table_#" </w:instrText>
      </w:r>
      <w:r w:rsidRPr="00D423DD">
        <w:instrText>\</w:instrText>
      </w:r>
      <w:r w:rsidRPr="00110756">
        <w:rPr>
          <w:rPrChange w:id="269" w:author="ernst">
            <w:rPr>
              <w:color w:val="0000FF"/>
              <w:u w:val="single"/>
            </w:rPr>
          </w:rPrChange>
        </w:rPr>
        <w:instrText xml:space="preserve">c </w:instrText>
      </w:r>
      <w:r w:rsidRPr="00110756">
        <w:rPr>
          <w:rPrChange w:id="270" w:author="ernst">
            <w:rPr/>
          </w:rPrChange>
        </w:rPr>
        <w:fldChar w:fldCharType="separate"/>
      </w:r>
      <w:r w:rsidRPr="00110756">
        <w:rPr>
          <w:rPrChange w:id="271" w:author="ernst">
            <w:rPr/>
          </w:rPrChange>
        </w:rPr>
        <w:fldChar w:fldCharType="begin"/>
      </w:r>
      <w:r w:rsidRPr="00110756">
        <w:rPr>
          <w:rPrChange w:id="272" w:author="ernst">
            <w:rPr>
              <w:color w:val="0000FF"/>
              <w:u w:val="single"/>
            </w:rPr>
          </w:rPrChange>
        </w:rPr>
        <w:instrText xml:space="preserve">HYPERLINK </w:instrText>
      </w:r>
      <w:r w:rsidRPr="00D423DD">
        <w:instrText>\</w:instrText>
      </w:r>
      <w:r w:rsidRPr="00110756">
        <w:rPr>
          <w:rPrChange w:id="273" w:author="ernst">
            <w:rPr>
              <w:color w:val="0000FF"/>
              <w:u w:val="single"/>
            </w:rPr>
          </w:rPrChange>
        </w:rPr>
        <w:instrText>l "_Toc446066958"</w:instrText>
      </w:r>
      <w:r w:rsidRPr="00110756">
        <w:rPr>
          <w:rPrChange w:id="274" w:author="ernst">
            <w:rPr/>
          </w:rPrChange>
        </w:rPr>
        <w:fldChar w:fldCharType="separate"/>
      </w:r>
      <w:r>
        <w:rPr>
          <w:rStyle w:val="Hyperlink"/>
          <w:rFonts w:cs="Arial"/>
          <w:noProof/>
        </w:rPr>
        <w:t>Table 1</w:t>
      </w:r>
      <w:r w:rsidRPr="00D423DD">
        <w:rPr>
          <w:rFonts w:ascii="Times New Roman" w:hAnsi="Times New Roman" w:cs="Times New Roman"/>
          <w:noProof/>
          <w:sz w:val="24"/>
          <w:szCs w:val="24"/>
        </w:rPr>
        <w:tab/>
      </w:r>
      <w:r>
        <w:rPr>
          <w:rStyle w:val="Hyperlink"/>
          <w:rFonts w:cs="Arial"/>
          <w:noProof/>
        </w:rPr>
        <w:t>Guidance documents</w:t>
      </w:r>
      <w:r w:rsidRPr="00D423DD">
        <w:rPr>
          <w:noProof/>
          <w:webHidden/>
        </w:rPr>
        <w:tab/>
      </w:r>
      <w:r w:rsidRPr="00110756">
        <w:rPr>
          <w:noProof/>
          <w:webHidden/>
          <w:rPrChange w:id="275" w:author="ernst">
            <w:rPr>
              <w:noProof/>
              <w:webHidden/>
            </w:rPr>
          </w:rPrChange>
        </w:rPr>
        <w:fldChar w:fldCharType="begin"/>
      </w:r>
      <w:r w:rsidRPr="00110756">
        <w:rPr>
          <w:noProof/>
          <w:webHidden/>
          <w:rPrChange w:id="276" w:author="ernst">
            <w:rPr>
              <w:noProof/>
              <w:webHidden/>
              <w:color w:val="0000FF"/>
              <w:u w:val="single"/>
            </w:rPr>
          </w:rPrChange>
        </w:rPr>
        <w:instrText xml:space="preserve"> PAGEREF _Toc446066958 </w:instrText>
      </w:r>
      <w:r w:rsidRPr="00D423DD">
        <w:rPr>
          <w:noProof/>
          <w:webHidden/>
        </w:rPr>
        <w:instrText>\</w:instrText>
      </w:r>
      <w:r w:rsidRPr="00110756">
        <w:rPr>
          <w:noProof/>
          <w:webHidden/>
          <w:rPrChange w:id="277" w:author="ernst">
            <w:rPr>
              <w:noProof/>
              <w:webHidden/>
              <w:color w:val="0000FF"/>
              <w:u w:val="single"/>
            </w:rPr>
          </w:rPrChange>
        </w:rPr>
        <w:instrText xml:space="preserve">h </w:instrText>
      </w:r>
      <w:r w:rsidRPr="00110756">
        <w:rPr>
          <w:noProof/>
          <w:webHidden/>
          <w:rPrChange w:id="278" w:author="ernst">
            <w:rPr>
              <w:noProof/>
              <w:webHidden/>
            </w:rPr>
          </w:rPrChange>
        </w:rPr>
      </w:r>
      <w:r w:rsidRPr="00110756">
        <w:rPr>
          <w:noProof/>
          <w:webHidden/>
          <w:rPrChange w:id="279" w:author="ernst">
            <w:rPr>
              <w:noProof/>
              <w:webHidden/>
            </w:rPr>
          </w:rPrChange>
        </w:rPr>
        <w:fldChar w:fldCharType="separate"/>
      </w:r>
      <w:r w:rsidRPr="00110756">
        <w:rPr>
          <w:noProof/>
          <w:webHidden/>
          <w:rPrChange w:id="280" w:author="ernst">
            <w:rPr>
              <w:noProof/>
              <w:webHidden/>
              <w:color w:val="0000FF"/>
              <w:u w:val="single"/>
            </w:rPr>
          </w:rPrChange>
        </w:rPr>
        <w:t>7</w:t>
      </w:r>
      <w:r w:rsidRPr="00110756">
        <w:rPr>
          <w:noProof/>
          <w:webHidden/>
          <w:rPrChange w:id="281" w:author="ernst">
            <w:rPr>
              <w:noProof/>
              <w:webHidden/>
            </w:rPr>
          </w:rPrChange>
        </w:rPr>
        <w:fldChar w:fldCharType="end"/>
      </w:r>
      <w:r w:rsidRPr="00110756">
        <w:rPr>
          <w:rPrChange w:id="282" w:author="ernst">
            <w:rPr/>
          </w:rPrChange>
        </w:rPr>
        <w:fldChar w:fldCharType="end"/>
      </w:r>
    </w:p>
    <w:p w:rsidR="00110756" w:rsidRPr="004A3E2C" w:rsidRDefault="00110756" w:rsidP="00C33117">
      <w:r w:rsidRPr="00392869">
        <w:fldChar w:fldCharType="end"/>
      </w:r>
    </w:p>
    <w:p w:rsidR="00110756" w:rsidRPr="00110756" w:rsidRDefault="00110756" w:rsidP="00C33117">
      <w:pPr>
        <w:pStyle w:val="Title"/>
        <w:rPr>
          <w:lang w:val="en-GB"/>
          <w:rPrChange w:id="283" w:author="Unknown">
            <w:rPr/>
          </w:rPrChange>
        </w:rPr>
      </w:pPr>
      <w:bookmarkStart w:id="284" w:name="_Toc446083012"/>
      <w:r w:rsidRPr="00110756">
        <w:rPr>
          <w:lang w:val="en-GB"/>
          <w:rPrChange w:id="285" w:author="ernst" w:date="2016-10-24T17:08:00Z">
            <w:rPr>
              <w:b w:val="0"/>
              <w:bCs w:val="0"/>
              <w:color w:val="0000FF"/>
              <w:kern w:val="0"/>
              <w:sz w:val="22"/>
              <w:szCs w:val="22"/>
              <w:u w:val="single"/>
              <w:lang w:val="en-GB"/>
            </w:rPr>
          </w:rPrChange>
        </w:rPr>
        <w:t>Index of Figures</w:t>
      </w:r>
      <w:bookmarkEnd w:id="262"/>
      <w:bookmarkEnd w:id="263"/>
      <w:bookmarkEnd w:id="284"/>
    </w:p>
    <w:p w:rsidR="00110756" w:rsidRPr="00110756" w:rsidRDefault="00110756" w:rsidP="00C33117">
      <w:pPr>
        <w:pStyle w:val="TableofFigures"/>
        <w:rPr>
          <w:rFonts w:ascii="Times New Roman" w:hAnsi="Times New Roman" w:cs="Times New Roman"/>
          <w:noProof/>
          <w:sz w:val="24"/>
          <w:szCs w:val="24"/>
          <w:lang w:eastAsia="nl-NL"/>
          <w:rPrChange w:id="286" w:author="Unknown">
            <w:rPr>
              <w:rFonts w:ascii="Times New Roman" w:hAnsi="Times New Roman" w:cs="Times New Roman"/>
              <w:noProof/>
              <w:sz w:val="24"/>
              <w:szCs w:val="24"/>
              <w:lang w:val="nl-NL" w:eastAsia="nl-NL"/>
            </w:rPr>
          </w:rPrChange>
        </w:rPr>
      </w:pPr>
      <w:r w:rsidRPr="009344A5">
        <w:fldChar w:fldCharType="begin"/>
      </w:r>
      <w:r w:rsidRPr="00110756">
        <w:rPr>
          <w:rPrChange w:id="287" w:author="ernst">
            <w:rPr>
              <w:color w:val="0000FF"/>
              <w:u w:val="single"/>
            </w:rPr>
          </w:rPrChange>
        </w:rPr>
        <w:instrText xml:space="preserve"> TOC </w:instrText>
      </w:r>
      <w:r w:rsidRPr="00D423DD">
        <w:instrText>\</w:instrText>
      </w:r>
      <w:r w:rsidRPr="00110756">
        <w:rPr>
          <w:rPrChange w:id="288" w:author="ernst">
            <w:rPr>
              <w:color w:val="0000FF"/>
              <w:u w:val="single"/>
            </w:rPr>
          </w:rPrChange>
        </w:rPr>
        <w:instrText xml:space="preserve">h </w:instrText>
      </w:r>
      <w:r w:rsidRPr="00D423DD">
        <w:instrText>\</w:instrText>
      </w:r>
      <w:r w:rsidRPr="00110756">
        <w:rPr>
          <w:rPrChange w:id="289" w:author="ernst">
            <w:rPr>
              <w:color w:val="0000FF"/>
              <w:u w:val="single"/>
            </w:rPr>
          </w:rPrChange>
        </w:rPr>
        <w:instrText xml:space="preserve">z </w:instrText>
      </w:r>
      <w:r w:rsidRPr="00D423DD">
        <w:instrText>\</w:instrText>
      </w:r>
      <w:r w:rsidRPr="00110756">
        <w:rPr>
          <w:rPrChange w:id="290" w:author="ernst">
            <w:rPr>
              <w:color w:val="0000FF"/>
              <w:u w:val="single"/>
            </w:rPr>
          </w:rPrChange>
        </w:rPr>
        <w:instrText xml:space="preserve">t "Figure_#" </w:instrText>
      </w:r>
      <w:r w:rsidRPr="00D423DD">
        <w:instrText>\</w:instrText>
      </w:r>
      <w:r w:rsidRPr="00110756">
        <w:rPr>
          <w:rPrChange w:id="291" w:author="ernst">
            <w:rPr>
              <w:color w:val="0000FF"/>
              <w:u w:val="single"/>
            </w:rPr>
          </w:rPrChange>
        </w:rPr>
        <w:instrText xml:space="preserve">c </w:instrText>
      </w:r>
      <w:r w:rsidRPr="009344A5">
        <w:rPr>
          <w:rPrChange w:id="292" w:author="ernst">
            <w:rPr/>
          </w:rPrChange>
        </w:rPr>
        <w:fldChar w:fldCharType="separate"/>
      </w:r>
      <w:r w:rsidRPr="00110756">
        <w:rPr>
          <w:rPrChange w:id="293" w:author="ernst">
            <w:rPr/>
          </w:rPrChange>
        </w:rPr>
        <w:fldChar w:fldCharType="begin"/>
      </w:r>
      <w:r w:rsidRPr="00110756">
        <w:rPr>
          <w:rPrChange w:id="294" w:author="ernst">
            <w:rPr>
              <w:color w:val="0000FF"/>
              <w:u w:val="single"/>
            </w:rPr>
          </w:rPrChange>
        </w:rPr>
        <w:instrText xml:space="preserve">HYPERLINK </w:instrText>
      </w:r>
      <w:r w:rsidRPr="00D423DD">
        <w:instrText>\</w:instrText>
      </w:r>
      <w:r w:rsidRPr="00110756">
        <w:rPr>
          <w:rPrChange w:id="295" w:author="ernst">
            <w:rPr>
              <w:color w:val="0000FF"/>
              <w:u w:val="single"/>
            </w:rPr>
          </w:rPrChange>
        </w:rPr>
        <w:instrText>l "_Toc448938146"</w:instrText>
      </w:r>
      <w:r w:rsidRPr="00110756">
        <w:rPr>
          <w:rPrChange w:id="296" w:author="ernst">
            <w:rPr/>
          </w:rPrChange>
        </w:rPr>
        <w:fldChar w:fldCharType="separate"/>
      </w:r>
      <w:r>
        <w:rPr>
          <w:rStyle w:val="Hyperlink"/>
          <w:rFonts w:cs="Arial"/>
          <w:noProof/>
        </w:rPr>
        <w:t>Figure 1</w:t>
      </w:r>
      <w:r w:rsidRPr="00D423DD">
        <w:rPr>
          <w:rFonts w:ascii="Times New Roman" w:hAnsi="Times New Roman" w:cs="Times New Roman"/>
          <w:noProof/>
          <w:sz w:val="24"/>
          <w:szCs w:val="24"/>
          <w:lang w:eastAsia="nl-NL"/>
        </w:rPr>
        <w:tab/>
      </w:r>
      <w:r>
        <w:rPr>
          <w:rStyle w:val="Hyperlink"/>
          <w:rFonts w:cs="Arial"/>
          <w:noProof/>
        </w:rPr>
        <w:t>The UNESCO 10-step approach (Flow chart provided courtesy of UNESCO).</w:t>
      </w:r>
      <w:r w:rsidRPr="00D423DD">
        <w:rPr>
          <w:noProof/>
          <w:webHidden/>
        </w:rPr>
        <w:tab/>
      </w:r>
      <w:r w:rsidRPr="00110756">
        <w:rPr>
          <w:noProof/>
          <w:webHidden/>
          <w:rPrChange w:id="297" w:author="ernst">
            <w:rPr>
              <w:noProof/>
              <w:webHidden/>
            </w:rPr>
          </w:rPrChange>
        </w:rPr>
        <w:fldChar w:fldCharType="begin"/>
      </w:r>
      <w:r w:rsidRPr="00110756">
        <w:rPr>
          <w:noProof/>
          <w:webHidden/>
          <w:rPrChange w:id="298" w:author="ernst">
            <w:rPr>
              <w:noProof/>
              <w:webHidden/>
              <w:color w:val="0000FF"/>
              <w:u w:val="single"/>
            </w:rPr>
          </w:rPrChange>
        </w:rPr>
        <w:instrText xml:space="preserve"> PAGEREF _Toc448938146 </w:instrText>
      </w:r>
      <w:r w:rsidRPr="00D423DD">
        <w:rPr>
          <w:noProof/>
          <w:webHidden/>
        </w:rPr>
        <w:instrText>\</w:instrText>
      </w:r>
      <w:r w:rsidRPr="00110756">
        <w:rPr>
          <w:noProof/>
          <w:webHidden/>
          <w:rPrChange w:id="299" w:author="ernst">
            <w:rPr>
              <w:noProof/>
              <w:webHidden/>
              <w:color w:val="0000FF"/>
              <w:u w:val="single"/>
            </w:rPr>
          </w:rPrChange>
        </w:rPr>
        <w:instrText xml:space="preserve">h </w:instrText>
      </w:r>
      <w:r w:rsidRPr="00110756">
        <w:rPr>
          <w:noProof/>
          <w:webHidden/>
          <w:rPrChange w:id="300" w:author="ernst">
            <w:rPr>
              <w:noProof/>
              <w:webHidden/>
            </w:rPr>
          </w:rPrChange>
        </w:rPr>
      </w:r>
      <w:r w:rsidRPr="00110756">
        <w:rPr>
          <w:noProof/>
          <w:webHidden/>
          <w:rPrChange w:id="301" w:author="ernst">
            <w:rPr>
              <w:noProof/>
              <w:webHidden/>
            </w:rPr>
          </w:rPrChange>
        </w:rPr>
        <w:fldChar w:fldCharType="separate"/>
      </w:r>
      <w:r w:rsidRPr="00110756">
        <w:rPr>
          <w:noProof/>
          <w:webHidden/>
          <w:rPrChange w:id="302" w:author="ernst">
            <w:rPr>
              <w:noProof/>
              <w:webHidden/>
              <w:color w:val="0000FF"/>
              <w:u w:val="single"/>
            </w:rPr>
          </w:rPrChange>
        </w:rPr>
        <w:t>8</w:t>
      </w:r>
      <w:r w:rsidRPr="00110756">
        <w:rPr>
          <w:noProof/>
          <w:webHidden/>
          <w:rPrChange w:id="303" w:author="ernst">
            <w:rPr>
              <w:noProof/>
              <w:webHidden/>
            </w:rPr>
          </w:rPrChange>
        </w:rPr>
        <w:fldChar w:fldCharType="end"/>
      </w:r>
      <w:r w:rsidRPr="00110756">
        <w:rPr>
          <w:rPrChange w:id="304" w:author="ernst">
            <w:rPr/>
          </w:rPrChange>
        </w:rPr>
        <w:fldChar w:fldCharType="end"/>
      </w:r>
    </w:p>
    <w:p w:rsidR="00110756" w:rsidRPr="00110756" w:rsidRDefault="00110756" w:rsidP="00C33117">
      <w:pPr>
        <w:pStyle w:val="TableofFigures"/>
        <w:rPr>
          <w:rFonts w:ascii="Times New Roman" w:hAnsi="Times New Roman" w:cs="Times New Roman"/>
          <w:noProof/>
          <w:sz w:val="24"/>
          <w:szCs w:val="24"/>
          <w:lang w:eastAsia="nl-NL"/>
          <w:rPrChange w:id="305" w:author="Unknown">
            <w:rPr>
              <w:rFonts w:ascii="Times New Roman" w:hAnsi="Times New Roman" w:cs="Times New Roman"/>
              <w:noProof/>
              <w:sz w:val="24"/>
              <w:szCs w:val="24"/>
              <w:lang w:val="nl-NL" w:eastAsia="nl-NL"/>
            </w:rPr>
          </w:rPrChange>
        </w:rPr>
      </w:pPr>
      <w:r w:rsidRPr="00392869">
        <w:fldChar w:fldCharType="begin"/>
      </w:r>
      <w:r w:rsidRPr="00110756">
        <w:rPr>
          <w:rPrChange w:id="306" w:author="ernst">
            <w:rPr>
              <w:color w:val="0000FF"/>
              <w:u w:val="single"/>
            </w:rPr>
          </w:rPrChange>
        </w:rPr>
        <w:instrText xml:space="preserve">HYPERLINK </w:instrText>
      </w:r>
      <w:r w:rsidRPr="00D423DD">
        <w:instrText>\</w:instrText>
      </w:r>
      <w:r w:rsidRPr="00110756">
        <w:rPr>
          <w:rPrChange w:id="307" w:author="ernst">
            <w:rPr>
              <w:color w:val="0000FF"/>
              <w:u w:val="single"/>
            </w:rPr>
          </w:rPrChange>
        </w:rPr>
        <w:instrText>l "_Toc448938147"</w:instrText>
      </w:r>
      <w:r w:rsidRPr="00110756">
        <w:rPr>
          <w:rPrChange w:id="308" w:author="ernst">
            <w:rPr/>
          </w:rPrChange>
        </w:rPr>
        <w:fldChar w:fldCharType="separate"/>
      </w:r>
      <w:r>
        <w:rPr>
          <w:rStyle w:val="Hyperlink"/>
          <w:rFonts w:cs="Arial"/>
          <w:noProof/>
        </w:rPr>
        <w:t>Figure 2</w:t>
      </w:r>
      <w:r w:rsidRPr="00D423DD">
        <w:rPr>
          <w:rFonts w:ascii="Times New Roman" w:hAnsi="Times New Roman" w:cs="Times New Roman"/>
          <w:noProof/>
          <w:sz w:val="24"/>
          <w:szCs w:val="24"/>
          <w:lang w:eastAsia="nl-NL"/>
        </w:rPr>
        <w:tab/>
      </w:r>
      <w:r w:rsidRPr="004A3E2C">
        <w:rPr>
          <w:rStyle w:val="Hyperlink"/>
          <w:rFonts w:cs="Arial"/>
          <w:noProof/>
        </w:rPr>
        <w:t>Figure 2 Risk Management process scheme, from [Guideline 1018]</w:t>
      </w:r>
      <w:r w:rsidRPr="004A3E2C">
        <w:rPr>
          <w:noProof/>
          <w:webHidden/>
        </w:rPr>
        <w:tab/>
      </w:r>
      <w:r w:rsidRPr="00392869">
        <w:rPr>
          <w:noProof/>
          <w:webHidden/>
        </w:rPr>
        <w:fldChar w:fldCharType="begin"/>
      </w:r>
      <w:r w:rsidRPr="00110756">
        <w:rPr>
          <w:noProof/>
          <w:webHidden/>
          <w:rPrChange w:id="309" w:author="ernst">
            <w:rPr>
              <w:noProof/>
              <w:webHidden/>
              <w:color w:val="0000FF"/>
              <w:u w:val="single"/>
            </w:rPr>
          </w:rPrChange>
        </w:rPr>
        <w:instrText xml:space="preserve"> PAGEREF _Toc448938147 </w:instrText>
      </w:r>
      <w:r w:rsidRPr="00D423DD">
        <w:rPr>
          <w:noProof/>
          <w:webHidden/>
        </w:rPr>
        <w:instrText>\</w:instrText>
      </w:r>
      <w:r w:rsidRPr="00110756">
        <w:rPr>
          <w:noProof/>
          <w:webHidden/>
          <w:rPrChange w:id="310" w:author="ernst">
            <w:rPr>
              <w:noProof/>
              <w:webHidden/>
              <w:color w:val="0000FF"/>
              <w:u w:val="single"/>
            </w:rPr>
          </w:rPrChange>
        </w:rPr>
        <w:instrText xml:space="preserve">h </w:instrText>
      </w:r>
      <w:r w:rsidRPr="00110756">
        <w:rPr>
          <w:noProof/>
          <w:webHidden/>
          <w:rPrChange w:id="311" w:author="ernst">
            <w:rPr>
              <w:noProof/>
              <w:webHidden/>
            </w:rPr>
          </w:rPrChange>
        </w:rPr>
      </w:r>
      <w:r w:rsidRPr="00110756">
        <w:rPr>
          <w:noProof/>
          <w:webHidden/>
          <w:rPrChange w:id="312" w:author="ernst">
            <w:rPr>
              <w:noProof/>
              <w:webHidden/>
            </w:rPr>
          </w:rPrChange>
        </w:rPr>
        <w:fldChar w:fldCharType="separate"/>
      </w:r>
      <w:r w:rsidRPr="00110756">
        <w:rPr>
          <w:noProof/>
          <w:webHidden/>
          <w:rPrChange w:id="313" w:author="ernst">
            <w:rPr>
              <w:noProof/>
              <w:webHidden/>
              <w:color w:val="0000FF"/>
              <w:u w:val="single"/>
            </w:rPr>
          </w:rPrChange>
        </w:rPr>
        <w:t>14</w:t>
      </w:r>
      <w:r w:rsidRPr="00392869">
        <w:rPr>
          <w:noProof/>
          <w:webHidden/>
        </w:rPr>
        <w:fldChar w:fldCharType="end"/>
      </w:r>
      <w:r w:rsidRPr="00392869">
        <w:fldChar w:fldCharType="end"/>
      </w:r>
    </w:p>
    <w:p w:rsidR="00110756" w:rsidRPr="004A3E2C" w:rsidRDefault="00110756" w:rsidP="00C33117">
      <w:r w:rsidRPr="009344A5">
        <w:lastRenderedPageBreak/>
        <w:fldChar w:fldCharType="end"/>
      </w:r>
    </w:p>
    <w:p w:rsidR="00110756" w:rsidRPr="004A3E2C" w:rsidRDefault="00110756" w:rsidP="00C33117">
      <w:pPr>
        <w:pStyle w:val="Title"/>
        <w:rPr>
          <w:lang w:val="en-GB"/>
        </w:rPr>
      </w:pPr>
      <w:r w:rsidRPr="004A3E2C">
        <w:rPr>
          <w:lang w:val="en-GB"/>
        </w:rPr>
        <w:br w:type="page"/>
      </w:r>
      <w:bookmarkStart w:id="314" w:name="_Toc420582513"/>
      <w:bookmarkStart w:id="315" w:name="_Toc446066497"/>
      <w:bookmarkStart w:id="316" w:name="_Toc446083013"/>
      <w:r w:rsidRPr="004A3E2C">
        <w:rPr>
          <w:lang w:val="en-GB"/>
        </w:rPr>
        <w:lastRenderedPageBreak/>
        <w:t>Guideline on Navigational Safety within Marine Spatial Planning</w:t>
      </w:r>
      <w:bookmarkEnd w:id="314"/>
      <w:bookmarkEnd w:id="315"/>
      <w:bookmarkEnd w:id="316"/>
    </w:p>
    <w:p w:rsidR="00110756" w:rsidRPr="00110756" w:rsidRDefault="00110756" w:rsidP="00C33117">
      <w:pPr>
        <w:pStyle w:val="Heading1"/>
        <w:numPr>
          <w:numberingChange w:id="317" w:author="Unknown" w:date="2016-04-21T16:04:00Z" w:original="%1:1:0:."/>
        </w:numPr>
        <w:rPr>
          <w:lang w:val="en-GB"/>
          <w:rPrChange w:id="318" w:author="Unknown">
            <w:rPr/>
          </w:rPrChange>
        </w:rPr>
      </w:pPr>
      <w:bookmarkStart w:id="319" w:name="_Toc446066498"/>
      <w:bookmarkStart w:id="320" w:name="_Toc446083014"/>
      <w:r w:rsidRPr="00110756">
        <w:rPr>
          <w:lang w:val="en-GB"/>
          <w:rPrChange w:id="321" w:author="ernst" w:date="2016-10-24T17:08:00Z">
            <w:rPr>
              <w:b w:val="0"/>
              <w:bCs w:val="0"/>
              <w:caps w:val="0"/>
              <w:color w:val="0000FF"/>
              <w:kern w:val="0"/>
              <w:u w:val="single"/>
              <w:lang w:val="en-GB" w:eastAsia="en-US"/>
            </w:rPr>
          </w:rPrChange>
        </w:rPr>
        <w:t>Introduction</w:t>
      </w:r>
      <w:bookmarkEnd w:id="319"/>
      <w:bookmarkEnd w:id="320"/>
    </w:p>
    <w:p w:rsidR="00110756" w:rsidRPr="00110756" w:rsidRDefault="00110756" w:rsidP="00C33117">
      <w:pPr>
        <w:pStyle w:val="Heading2"/>
        <w:numPr>
          <w:numberingChange w:id="322" w:author="Unknown" w:date="2016-04-21T16:04:00Z" w:original="%1:1:0:.%2:1:0:"/>
        </w:numPr>
        <w:rPr>
          <w:lang w:val="en-GB"/>
          <w:rPrChange w:id="323" w:author="Unknown">
            <w:rPr/>
          </w:rPrChange>
        </w:rPr>
      </w:pPr>
      <w:bookmarkStart w:id="324" w:name="_Toc446066499"/>
      <w:bookmarkStart w:id="325" w:name="_Toc446083015"/>
      <w:r w:rsidRPr="00110756">
        <w:rPr>
          <w:lang w:val="en-GB"/>
          <w:rPrChange w:id="326" w:author="ernst" w:date="2016-10-24T17:08:00Z">
            <w:rPr>
              <w:b w:val="0"/>
              <w:bCs w:val="0"/>
              <w:color w:val="0000FF"/>
              <w:u w:val="single"/>
              <w:lang w:val="en-GB"/>
            </w:rPr>
          </w:rPrChange>
        </w:rPr>
        <w:t>Background</w:t>
      </w:r>
      <w:bookmarkEnd w:id="324"/>
      <w:bookmarkEnd w:id="325"/>
    </w:p>
    <w:p w:rsidR="00110756" w:rsidRPr="004A3E2C" w:rsidRDefault="00110756" w:rsidP="00C33117">
      <w:r w:rsidRPr="004A3E2C">
        <w:t>For millennia the seas have been the preserve of the mariner alone. In the second half of the 20th century the seas became not only trade routes and a source of food but also a source of energy. Oil and gas installations became the first significant man-made developments that were often sited in proximity to or amidst navigable waters. In the 21st century the drive to reduce carbon emissions and improve energy security has led to a global expansion of Offshore Renewable Energy Installations (OREI). Many sites are either under construction or have been approved to start construction in the near future, with wind energy being the technology of choice for many countries.</w:t>
      </w:r>
    </w:p>
    <w:p w:rsidR="00110756" w:rsidRPr="004A3E2C" w:rsidRDefault="00110756" w:rsidP="00C33117">
      <w:r w:rsidRPr="004A3E2C">
        <w:lastRenderedPageBreak/>
        <w:t>The construction of large offshore wind farms and tidal and wave sites requires coherent planning to ensure the safety of navigation, achieve environmental protection and provide for energy needs. Although wind farms are currently the most space-consuming, in the future, other interests such as aquaculture, environmental protection and preservation and exploitation of natural resources may increase. Significant areas of navigable waters may no longer be available to the mariner.</w:t>
      </w:r>
    </w:p>
    <w:p w:rsidR="00110756" w:rsidRPr="004A3E2C" w:rsidRDefault="00110756" w:rsidP="00C33117">
      <w:r w:rsidRPr="004A3E2C">
        <w:t xml:space="preserve">As a result of the workshop on the Application of Aids to Navigation within Marine Spatial Planning, attended by delegates from a diverse range of backgrounds and the continued work of IALA’s </w:t>
      </w:r>
      <w:r w:rsidRPr="00110756">
        <w:rPr>
          <w:rPrChange w:id="327" w:author="ernst">
            <w:rPr>
              <w:color w:val="0000FF"/>
              <w:u w:val="single"/>
            </w:rPr>
          </w:rPrChange>
        </w:rPr>
        <w:t>AtoN Requirements and Management (ARM) Committee, this “Guideline on Navigational Safety within Marine Spatial Planning” was initiated. It will contribute to facilitating engagement in the process and inter-stakeholder co-operation at local, national and international levels.</w:t>
      </w:r>
    </w:p>
    <w:p w:rsidR="00110756" w:rsidRPr="00110756" w:rsidRDefault="00110756" w:rsidP="00C33117">
      <w:pPr>
        <w:pStyle w:val="Heading2"/>
        <w:numPr>
          <w:numberingChange w:id="328" w:author="Unknown" w:date="2016-04-21T16:04:00Z" w:original="%1:1:0:.%2:2:0:"/>
        </w:numPr>
        <w:rPr>
          <w:lang w:val="en-GB"/>
          <w:rPrChange w:id="329" w:author="Unknown">
            <w:rPr/>
          </w:rPrChange>
        </w:rPr>
      </w:pPr>
      <w:bookmarkStart w:id="330" w:name="_Toc446066500"/>
      <w:bookmarkStart w:id="331" w:name="_Toc446083016"/>
      <w:r w:rsidRPr="00110756">
        <w:rPr>
          <w:lang w:val="en-GB"/>
          <w:rPrChange w:id="332" w:author="ernst" w:date="2016-10-24T17:08:00Z">
            <w:rPr>
              <w:b w:val="0"/>
              <w:bCs w:val="0"/>
              <w:color w:val="0000FF"/>
              <w:u w:val="single"/>
              <w:lang w:val="en-GB"/>
            </w:rPr>
          </w:rPrChange>
        </w:rPr>
        <w:lastRenderedPageBreak/>
        <w:t>Purpose</w:t>
      </w:r>
      <w:bookmarkEnd w:id="330"/>
      <w:bookmarkEnd w:id="331"/>
    </w:p>
    <w:p w:rsidR="00110756" w:rsidRPr="004A3E2C" w:rsidRDefault="00110756" w:rsidP="00C33117">
      <w:r w:rsidRPr="004A3E2C">
        <w:t xml:space="preserve">The purpose of this Guideline is to inform Aids to Navigation (AtoN) and other maritime authorities of the main elements of the </w:t>
      </w:r>
      <w:r w:rsidRPr="00110756">
        <w:rPr>
          <w:u w:val="single"/>
          <w:rPrChange w:id="333" w:author="ernst" w:date="2016-10-27T10:16:00Z">
            <w:rPr/>
          </w:rPrChange>
        </w:rPr>
        <w:t>Marine Spatial Planning</w:t>
      </w:r>
      <w:r w:rsidRPr="004A3E2C">
        <w:t xml:space="preserve"> (MSP</w:t>
      </w:r>
      <w:ins w:id="334" w:author="ernst" w:date="2016-10-27T10:17:00Z">
        <w:r>
          <w:rPr>
            <w:rStyle w:val="FootnoteReference"/>
            <w:rFonts w:cs="Arial"/>
          </w:rPr>
          <w:footnoteReference w:id="1"/>
        </w:r>
      </w:ins>
      <w:r w:rsidRPr="004A3E2C">
        <w:t xml:space="preserve">) process. Specific navigational concerns should be considered when assessing the impact on existing marine traffic routing and navigational safety caused by offshore developments. It will also provide information to other MSP stakeholders </w:t>
      </w:r>
      <w:ins w:id="336" w:author="ernst" w:date="2016-10-24T14:54:00Z">
        <w:r w:rsidRPr="004A3E2C">
          <w:t xml:space="preserve">and the </w:t>
        </w:r>
      </w:ins>
      <w:ins w:id="337" w:author="ernst" w:date="2016-10-24T15:07:00Z">
        <w:r w:rsidRPr="004A3E2C">
          <w:t>MSP</w:t>
        </w:r>
      </w:ins>
      <w:ins w:id="338" w:author="ernst" w:date="2016-10-24T14:54:00Z">
        <w:r w:rsidRPr="004A3E2C">
          <w:t xml:space="preserve"> authority </w:t>
        </w:r>
      </w:ins>
      <w:r w:rsidRPr="004A3E2C">
        <w:t>of the underlying navigation factors to be taken into account during the process.</w:t>
      </w:r>
    </w:p>
    <w:p w:rsidR="00110756" w:rsidRPr="004A3E2C" w:rsidRDefault="00110756" w:rsidP="00C33117">
      <w:r w:rsidRPr="004A3E2C">
        <w:t>This document describes the MSP process and provides guidance on the role of AtoN and other maritime authorities have in contributing to the navigational assessment elements of MSP. It is important that preparation and planning takes place to ensure that safety at sea and navigation requirements are adequately addressed. This Guideline also provides reference to other industry documents for further technical and procedural details.</w:t>
      </w:r>
    </w:p>
    <w:p w:rsidR="00110756" w:rsidRPr="00110756" w:rsidRDefault="00110756" w:rsidP="00C33117">
      <w:pPr>
        <w:pStyle w:val="Heading2"/>
        <w:numPr>
          <w:numberingChange w:id="339" w:author="Unknown" w:date="2016-04-21T16:04:00Z" w:original="%1:1:0:.%2:3:0:"/>
        </w:numPr>
        <w:rPr>
          <w:lang w:val="en-GB"/>
          <w:rPrChange w:id="340" w:author="Unknown">
            <w:rPr/>
          </w:rPrChange>
        </w:rPr>
      </w:pPr>
      <w:bookmarkStart w:id="341" w:name="_Toc446066501"/>
      <w:bookmarkStart w:id="342" w:name="_Toc446083017"/>
      <w:r w:rsidRPr="00110756">
        <w:rPr>
          <w:lang w:val="en-GB"/>
          <w:rPrChange w:id="343" w:author="ernst" w:date="2016-10-24T17:08:00Z">
            <w:rPr>
              <w:b w:val="0"/>
              <w:bCs w:val="0"/>
              <w:color w:val="0000FF"/>
              <w:u w:val="single"/>
              <w:lang w:val="en-GB"/>
            </w:rPr>
          </w:rPrChange>
        </w:rPr>
        <w:lastRenderedPageBreak/>
        <w:t>Scope</w:t>
      </w:r>
      <w:bookmarkEnd w:id="341"/>
      <w:bookmarkEnd w:id="342"/>
    </w:p>
    <w:p w:rsidR="00110756" w:rsidRPr="004A3E2C" w:rsidRDefault="00110756" w:rsidP="00C33117">
      <w:pPr>
        <w:rPr>
          <w:highlight w:val="green"/>
        </w:rPr>
      </w:pPr>
      <w:r w:rsidRPr="004A3E2C">
        <w:t xml:space="preserve">The MSP process brings together multiple users of marine areas to make informed, coordinated decisions about how to use marine resources sustainably and reduce conflicts. Users may include shipping, offshore energy, aquaculture, fishing, government, conservation and recreation entities. MSP has its origins in marine ecological and environmental protection, but has evolved to encompass economic and navigational safety concerns. It also provides means for optimising utilisation of sea areas with respect to ecological, social and </w:t>
      </w:r>
      <w:proofErr w:type="spellStart"/>
      <w:r w:rsidRPr="004A3E2C">
        <w:t>economical</w:t>
      </w:r>
      <w:proofErr w:type="spellEnd"/>
      <w:r w:rsidRPr="004A3E2C">
        <w:t xml:space="preserve"> values and improving long-term international policy development, efficiency of shipping and maritime safety.</w:t>
      </w:r>
      <w:bookmarkStart w:id="344" w:name="_Toc420481395"/>
      <w:bookmarkStart w:id="345" w:name="_Toc420483022"/>
      <w:bookmarkEnd w:id="344"/>
      <w:bookmarkEnd w:id="345"/>
      <w:r w:rsidRPr="004A3E2C">
        <w:t xml:space="preserve"> MSP should therefore not only be seen as a national or cross-border issue, but should also take into consideration international navigational interests.</w:t>
      </w:r>
    </w:p>
    <w:p w:rsidR="00110756" w:rsidRPr="00110756" w:rsidRDefault="00110756" w:rsidP="00C33117">
      <w:pPr>
        <w:pStyle w:val="Heading1"/>
        <w:numPr>
          <w:numberingChange w:id="346" w:author="Unknown" w:date="2016-04-21T16:04:00Z" w:original="%1:2:0:."/>
        </w:numPr>
        <w:rPr>
          <w:lang w:val="en-GB"/>
          <w:rPrChange w:id="347" w:author="Unknown">
            <w:rPr/>
          </w:rPrChange>
        </w:rPr>
      </w:pPr>
      <w:bookmarkStart w:id="348" w:name="_Toc446066502"/>
      <w:bookmarkStart w:id="349" w:name="_Toc446083018"/>
      <w:r w:rsidRPr="00110756">
        <w:rPr>
          <w:lang w:val="en-GB"/>
          <w:rPrChange w:id="350" w:author="ernst" w:date="2016-10-24T17:08:00Z">
            <w:rPr>
              <w:b w:val="0"/>
              <w:bCs w:val="0"/>
              <w:caps w:val="0"/>
              <w:color w:val="0000FF"/>
              <w:kern w:val="0"/>
              <w:u w:val="single"/>
              <w:lang w:val="en-GB" w:eastAsia="en-US"/>
            </w:rPr>
          </w:rPrChange>
        </w:rPr>
        <w:t>FRAMEWORK:</w:t>
      </w:r>
      <w:r w:rsidRPr="005E0000">
        <w:rPr>
          <w:lang w:val="en-GB"/>
        </w:rPr>
        <w:tab/>
      </w:r>
      <w:r w:rsidRPr="00110756">
        <w:rPr>
          <w:lang w:val="en-GB"/>
          <w:rPrChange w:id="351" w:author="ernst" w:date="2016-10-24T17:08:00Z">
            <w:rPr>
              <w:b w:val="0"/>
              <w:bCs w:val="0"/>
              <w:caps w:val="0"/>
              <w:color w:val="0000FF"/>
              <w:kern w:val="0"/>
              <w:u w:val="single"/>
              <w:lang w:val="en-GB" w:eastAsia="en-US"/>
            </w:rPr>
          </w:rPrChange>
        </w:rPr>
        <w:t>ASPECTS AND REFERENCES</w:t>
      </w:r>
      <w:bookmarkEnd w:id="348"/>
      <w:bookmarkEnd w:id="349"/>
    </w:p>
    <w:p w:rsidR="00110756" w:rsidRPr="004A3E2C" w:rsidRDefault="00110756" w:rsidP="00C33117">
      <w:r w:rsidRPr="004A3E2C">
        <w:t>The MSP process is not new. Conflicting interests have occurred before, but solutions could be found on a relatively small scale. However, offshore space has become increasingly valuable and utilised and a more holistic spatial planning approach is required. Integrated Pollution Prevention and Control (IPPC) emission regulations have stimulated a considerable demand for OREI developments. These developments may take up large sea areas and may have significant effects on navigation, the environment and economies.</w:t>
      </w:r>
    </w:p>
    <w:p w:rsidR="00110756" w:rsidRPr="00110756" w:rsidRDefault="00110756" w:rsidP="00C33117">
      <w:pPr>
        <w:pStyle w:val="Heading2"/>
        <w:numPr>
          <w:numberingChange w:id="352" w:author="Unknown" w:date="2016-04-21T16:04:00Z" w:original="%1:2:0:.%2:1:0:"/>
        </w:numPr>
        <w:rPr>
          <w:lang w:val="en-GB"/>
          <w:rPrChange w:id="353" w:author="Unknown">
            <w:rPr/>
          </w:rPrChange>
        </w:rPr>
      </w:pPr>
      <w:bookmarkStart w:id="354" w:name="_Toc446066503"/>
      <w:bookmarkStart w:id="355" w:name="_Toc446083019"/>
      <w:r w:rsidRPr="00110756">
        <w:rPr>
          <w:lang w:val="en-GB"/>
          <w:rPrChange w:id="356" w:author="ernst" w:date="2016-10-24T17:08:00Z">
            <w:rPr>
              <w:b w:val="0"/>
              <w:bCs w:val="0"/>
              <w:color w:val="0000FF"/>
              <w:u w:val="single"/>
              <w:lang w:val="en-GB"/>
            </w:rPr>
          </w:rPrChange>
        </w:rPr>
        <w:t>Aspects of MSP:</w:t>
      </w:r>
      <w:bookmarkEnd w:id="354"/>
      <w:bookmarkEnd w:id="355"/>
    </w:p>
    <w:p w:rsidR="00110756" w:rsidRPr="004A3E2C" w:rsidRDefault="00110756" w:rsidP="00C33117">
      <w:r w:rsidRPr="004A3E2C">
        <w:t>It is important that early preparation and planning takes place to ensure that safety at sea and navigation requirements are adequately addressed. Therefore, maritime authorities should be proactive in the development of MSP rather than reactive.</w:t>
      </w:r>
      <w:ins w:id="357" w:author="ernst" w:date="2016-10-24T15:00:00Z">
        <w:r w:rsidRPr="004A3E2C">
          <w:rPr>
            <w:lang w:eastAsia="de-DE"/>
          </w:rPr>
          <w:t xml:space="preserve"> As there are many different interests involved in MSP it is important that all maritime authorities, especially the AtoN authority, are involved in an early stage and are prepared to contribute to the planning process.</w:t>
        </w:r>
      </w:ins>
      <w:ins w:id="358" w:author="ernst" w:date="2016-10-24T15:01:00Z">
        <w:r w:rsidRPr="004A3E2C">
          <w:rPr>
            <w:lang w:eastAsia="de-DE"/>
          </w:rPr>
          <w:t xml:space="preserve"> These authorities should therefore have the necessary data available and have a clear understanding of the risks involved. It is equally important that the MSP leading authority is aware of the maritime concerns, needs and risks</w:t>
        </w:r>
      </w:ins>
    </w:p>
    <w:p w:rsidR="00110756" w:rsidRPr="004A3E2C" w:rsidRDefault="00110756" w:rsidP="00C33117">
      <w:pPr>
        <w:rPr>
          <w:lang w:eastAsia="de-DE"/>
        </w:rPr>
      </w:pPr>
      <w:r w:rsidRPr="004A3E2C">
        <w:t>The following aspects may be considered in developing marine spatial plans</w:t>
      </w:r>
      <w:del w:id="359" w:author="ernst" w:date="2016-10-24T15:05:00Z">
        <w:r w:rsidRPr="004A3E2C" w:rsidDel="00C37E83">
          <w:delText xml:space="preserve"> to ensure that navigational safety is included</w:delText>
        </w:r>
      </w:del>
      <w:r w:rsidRPr="004A3E2C">
        <w:t>:</w:t>
      </w:r>
    </w:p>
    <w:p w:rsidR="00110756" w:rsidRPr="00110756" w:rsidRDefault="00110756" w:rsidP="00C33117">
      <w:pPr>
        <w:pStyle w:val="Bullet1"/>
        <w:numPr>
          <w:ins w:id="360" w:author="ernst" w:date="2016-10-24T15:06:00Z"/>
        </w:numPr>
        <w:rPr>
          <w:ins w:id="361" w:author="ernst" w:date="2016-10-24T15:06:00Z"/>
          <w:lang w:val="en-GB"/>
          <w:rPrChange w:id="362" w:author="Unknown">
            <w:rPr>
              <w:ins w:id="363" w:author="ernst" w:date="2016-10-24T15:06:00Z"/>
            </w:rPr>
          </w:rPrChange>
        </w:rPr>
      </w:pPr>
      <w:bookmarkStart w:id="364" w:name="_Toc446066504"/>
      <w:ins w:id="365" w:author="ernst" w:date="2016-10-24T15:06:00Z">
        <w:r w:rsidRPr="00110756">
          <w:rPr>
            <w:lang w:val="en-GB"/>
            <w:rPrChange w:id="366" w:author="ernst" w:date="2016-10-24T17:08:00Z">
              <w:rPr>
                <w:color w:val="0000FF"/>
                <w:sz w:val="22"/>
                <w:szCs w:val="22"/>
                <w:u w:val="single"/>
                <w:lang w:val="en-GB"/>
              </w:rPr>
            </w:rPrChange>
          </w:rPr>
          <w:t>Safety of navigation</w:t>
        </w:r>
      </w:ins>
    </w:p>
    <w:p w:rsidR="00110756" w:rsidRPr="00110756" w:rsidRDefault="00110756" w:rsidP="00C33117">
      <w:pPr>
        <w:pStyle w:val="Bullet1"/>
        <w:numPr>
          <w:numberingChange w:id="367" w:author="Unknown" w:date="2016-04-21T16:04:00Z" w:original=""/>
        </w:numPr>
        <w:rPr>
          <w:lang w:val="en-GB"/>
          <w:rPrChange w:id="368" w:author="Unknown">
            <w:rPr/>
          </w:rPrChange>
        </w:rPr>
      </w:pPr>
      <w:r w:rsidRPr="00110756">
        <w:rPr>
          <w:lang w:val="en-GB"/>
          <w:rPrChange w:id="369" w:author="ernst" w:date="2016-10-24T17:08:00Z">
            <w:rPr>
              <w:color w:val="0000FF"/>
              <w:sz w:val="22"/>
              <w:szCs w:val="22"/>
              <w:u w:val="single"/>
              <w:lang w:val="en-GB"/>
            </w:rPr>
          </w:rPrChange>
        </w:rPr>
        <w:t xml:space="preserve">Economic </w:t>
      </w:r>
      <w:ins w:id="370" w:author="ernst" w:date="2016-10-24T15:04:00Z">
        <w:r w:rsidRPr="00110756">
          <w:rPr>
            <w:lang w:val="en-GB"/>
            <w:rPrChange w:id="371" w:author="ernst" w:date="2016-10-24T17:08:00Z">
              <w:rPr>
                <w:color w:val="0000FF"/>
                <w:sz w:val="22"/>
                <w:szCs w:val="22"/>
                <w:u w:val="single"/>
                <w:lang w:val="en-GB"/>
              </w:rPr>
            </w:rPrChange>
          </w:rPr>
          <w:t xml:space="preserve">and environmental </w:t>
        </w:r>
      </w:ins>
      <w:r w:rsidRPr="00110756">
        <w:rPr>
          <w:lang w:val="en-GB"/>
          <w:rPrChange w:id="372" w:author="ernst" w:date="2016-10-24T17:08:00Z">
            <w:rPr>
              <w:color w:val="0000FF"/>
              <w:sz w:val="22"/>
              <w:szCs w:val="22"/>
              <w:u w:val="single"/>
              <w:lang w:val="en-GB"/>
            </w:rPr>
          </w:rPrChange>
        </w:rPr>
        <w:t xml:space="preserve">impacts </w:t>
      </w:r>
      <w:ins w:id="373" w:author="ernst" w:date="2016-10-24T15:04:00Z">
        <w:r w:rsidRPr="00110756">
          <w:rPr>
            <w:lang w:val="en-GB"/>
            <w:rPrChange w:id="374" w:author="ernst" w:date="2016-10-24T17:08:00Z">
              <w:rPr>
                <w:color w:val="0000FF"/>
                <w:sz w:val="22"/>
                <w:szCs w:val="22"/>
                <w:u w:val="single"/>
                <w:lang w:val="en-GB"/>
              </w:rPr>
            </w:rPrChange>
          </w:rPr>
          <w:t xml:space="preserve">of activities </w:t>
        </w:r>
      </w:ins>
      <w:r w:rsidRPr="00110756">
        <w:rPr>
          <w:lang w:val="en-GB"/>
          <w:rPrChange w:id="375" w:author="ernst" w:date="2016-10-24T17:08:00Z">
            <w:rPr>
              <w:color w:val="0000FF"/>
              <w:sz w:val="22"/>
              <w:szCs w:val="22"/>
              <w:u w:val="single"/>
              <w:lang w:val="en-GB"/>
            </w:rPr>
          </w:rPrChange>
        </w:rPr>
        <w:t>such as shipping and fisheries industries;</w:t>
      </w:r>
      <w:bookmarkEnd w:id="364"/>
    </w:p>
    <w:p w:rsidR="00110756" w:rsidRPr="00110756" w:rsidRDefault="00110756" w:rsidP="00C33117">
      <w:pPr>
        <w:pStyle w:val="Bullet1"/>
        <w:numPr>
          <w:numberingChange w:id="376" w:author="Unknown" w:date="2016-04-21T16:04:00Z" w:original=""/>
        </w:numPr>
        <w:rPr>
          <w:lang w:val="en-GB"/>
          <w:rPrChange w:id="377" w:author="Unknown">
            <w:rPr/>
          </w:rPrChange>
        </w:rPr>
      </w:pPr>
      <w:bookmarkStart w:id="378" w:name="_Toc446066505"/>
      <w:r w:rsidRPr="00110756">
        <w:rPr>
          <w:lang w:val="en-GB"/>
          <w:rPrChange w:id="379" w:author="ernst" w:date="2016-10-24T17:08:00Z">
            <w:rPr>
              <w:color w:val="0000FF"/>
              <w:sz w:val="22"/>
              <w:szCs w:val="22"/>
              <w:u w:val="single"/>
              <w:lang w:val="en-GB"/>
            </w:rPr>
          </w:rPrChange>
        </w:rPr>
        <w:t>Energy targets (e.g. renewable energy capacity);</w:t>
      </w:r>
      <w:bookmarkEnd w:id="378"/>
    </w:p>
    <w:p w:rsidR="00110756" w:rsidRPr="00110756" w:rsidRDefault="00110756" w:rsidP="00C33117">
      <w:pPr>
        <w:pStyle w:val="Bullet1"/>
        <w:numPr>
          <w:numberingChange w:id="380" w:author="Unknown" w:date="2016-04-21T16:04:00Z" w:original=""/>
        </w:numPr>
        <w:rPr>
          <w:lang w:val="en-GB"/>
          <w:rPrChange w:id="381" w:author="Unknown">
            <w:rPr/>
          </w:rPrChange>
        </w:rPr>
      </w:pPr>
      <w:bookmarkStart w:id="382" w:name="_Toc446066506"/>
      <w:r w:rsidRPr="00110756">
        <w:rPr>
          <w:lang w:val="en-GB"/>
          <w:rPrChange w:id="383" w:author="ernst" w:date="2016-10-24T17:08:00Z">
            <w:rPr>
              <w:color w:val="0000FF"/>
              <w:sz w:val="22"/>
              <w:szCs w:val="22"/>
              <w:u w:val="single"/>
              <w:lang w:val="en-GB"/>
            </w:rPr>
          </w:rPrChange>
        </w:rPr>
        <w:t>Environmental requirements (e.g. Marine Protection Areas);</w:t>
      </w:r>
      <w:bookmarkEnd w:id="382"/>
    </w:p>
    <w:p w:rsidR="00110756" w:rsidRPr="00110756" w:rsidRDefault="00110756" w:rsidP="00C33117">
      <w:pPr>
        <w:pStyle w:val="Bullet1"/>
        <w:numPr>
          <w:numberingChange w:id="384" w:author="Unknown" w:date="2016-04-21T16:04:00Z" w:original=""/>
        </w:numPr>
        <w:rPr>
          <w:lang w:val="en-GB"/>
          <w:rPrChange w:id="385" w:author="Unknown">
            <w:rPr/>
          </w:rPrChange>
        </w:rPr>
      </w:pPr>
      <w:bookmarkStart w:id="386" w:name="_Toc446066507"/>
      <w:r w:rsidRPr="00110756">
        <w:rPr>
          <w:lang w:val="en-GB"/>
          <w:rPrChange w:id="387" w:author="ernst" w:date="2016-10-24T17:08:00Z">
            <w:rPr>
              <w:color w:val="0000FF"/>
              <w:sz w:val="22"/>
              <w:szCs w:val="22"/>
              <w:u w:val="single"/>
              <w:lang w:val="en-GB"/>
            </w:rPr>
          </w:rPrChange>
        </w:rPr>
        <w:t>Singular, multi, or co-uses of an area;</w:t>
      </w:r>
      <w:bookmarkEnd w:id="386"/>
    </w:p>
    <w:p w:rsidR="00110756" w:rsidRPr="00110756" w:rsidRDefault="00110756" w:rsidP="00C33117">
      <w:pPr>
        <w:pStyle w:val="Bullet1"/>
        <w:numPr>
          <w:numberingChange w:id="388" w:author="Unknown" w:date="2016-04-21T16:04:00Z" w:original=""/>
        </w:numPr>
        <w:rPr>
          <w:color w:val="000000"/>
          <w:lang w:val="en-GB"/>
          <w:rPrChange w:id="389" w:author="Unknown">
            <w:rPr>
              <w:color w:val="000000"/>
            </w:rPr>
          </w:rPrChange>
        </w:rPr>
      </w:pPr>
      <w:bookmarkStart w:id="390" w:name="_Toc446066508"/>
      <w:r w:rsidRPr="00110756">
        <w:rPr>
          <w:lang w:val="en-GB"/>
          <w:rPrChange w:id="391" w:author="ernst" w:date="2016-10-24T17:08:00Z">
            <w:rPr>
              <w:color w:val="0000FF"/>
              <w:sz w:val="22"/>
              <w:szCs w:val="22"/>
              <w:u w:val="single"/>
              <w:lang w:val="en-GB"/>
            </w:rPr>
          </w:rPrChange>
        </w:rPr>
        <w:t>Cumulative effects of adjacent project infrastructure; and</w:t>
      </w:r>
      <w:bookmarkEnd w:id="390"/>
    </w:p>
    <w:p w:rsidR="00110756" w:rsidRPr="00110756" w:rsidRDefault="00110756" w:rsidP="00C33117">
      <w:pPr>
        <w:pStyle w:val="Bullet1"/>
        <w:numPr>
          <w:numberingChange w:id="392" w:author="Unknown" w:date="2016-04-21T16:04:00Z" w:original=""/>
        </w:numPr>
        <w:rPr>
          <w:lang w:val="en-GB"/>
          <w:rPrChange w:id="393" w:author="Unknown">
            <w:rPr/>
          </w:rPrChange>
        </w:rPr>
      </w:pPr>
      <w:bookmarkStart w:id="394" w:name="_Toc446066509"/>
      <w:r w:rsidRPr="00110756">
        <w:rPr>
          <w:lang w:val="en-GB"/>
          <w:rPrChange w:id="395" w:author="ernst" w:date="2016-10-24T17:08:00Z">
            <w:rPr>
              <w:color w:val="0000FF"/>
              <w:sz w:val="22"/>
              <w:szCs w:val="22"/>
              <w:u w:val="single"/>
              <w:lang w:val="en-GB"/>
            </w:rPr>
          </w:rPrChange>
        </w:rPr>
        <w:t>Marine-related activities.</w:t>
      </w:r>
      <w:bookmarkEnd w:id="394"/>
    </w:p>
    <w:p w:rsidR="00110756" w:rsidRPr="004A3E2C" w:rsidRDefault="00110756" w:rsidP="00C33117">
      <w:r w:rsidRPr="004A3E2C">
        <w:t xml:space="preserve">Additional explanations of the above bullets can be found in </w:t>
      </w:r>
      <w:r w:rsidRPr="009344A5">
        <w:fldChar w:fldCharType="begin"/>
      </w:r>
      <w:r w:rsidRPr="00110756">
        <w:rPr>
          <w:rPrChange w:id="396" w:author="ernst">
            <w:rPr>
              <w:color w:val="0000FF"/>
              <w:u w:val="single"/>
            </w:rPr>
          </w:rPrChange>
        </w:rPr>
        <w:instrText xml:space="preserve"> REF _Ref448839680 </w:instrText>
      </w:r>
      <w:r w:rsidRPr="00D423DD">
        <w:instrText>\</w:instrText>
      </w:r>
      <w:r w:rsidRPr="00110756">
        <w:rPr>
          <w:rPrChange w:id="397" w:author="ernst">
            <w:rPr>
              <w:color w:val="0000FF"/>
              <w:u w:val="single"/>
            </w:rPr>
          </w:rPrChange>
        </w:rPr>
        <w:instrText xml:space="preserve">r </w:instrText>
      </w:r>
      <w:r w:rsidRPr="00D423DD">
        <w:instrText>\</w:instrText>
      </w:r>
      <w:r w:rsidRPr="00110756">
        <w:rPr>
          <w:rPrChange w:id="398" w:author="ernst">
            <w:rPr>
              <w:color w:val="0000FF"/>
              <w:u w:val="single"/>
            </w:rPr>
          </w:rPrChange>
        </w:rPr>
        <w:instrText xml:space="preserve">h </w:instrText>
      </w:r>
      <w:r w:rsidRPr="009344A5">
        <w:rPr>
          <w:rPrChange w:id="399" w:author="ernst">
            <w:rPr/>
          </w:rPrChange>
        </w:rPr>
        <w:fldChar w:fldCharType="separate"/>
      </w:r>
      <w:r w:rsidRPr="00110756">
        <w:rPr>
          <w:rPrChange w:id="400" w:author="ernst">
            <w:rPr>
              <w:color w:val="0000FF"/>
              <w:u w:val="single"/>
            </w:rPr>
          </w:rPrChange>
        </w:rPr>
        <w:t>ANNEX A</w:t>
      </w:r>
      <w:r w:rsidRPr="009344A5">
        <w:fldChar w:fldCharType="end"/>
      </w:r>
      <w:r w:rsidRPr="00110756">
        <w:rPr>
          <w:rPrChange w:id="401" w:author="ernst">
            <w:rPr>
              <w:color w:val="0000FF"/>
              <w:u w:val="single"/>
            </w:rPr>
          </w:rPrChange>
        </w:rPr>
        <w:t>.</w:t>
      </w:r>
    </w:p>
    <w:p w:rsidR="00110756" w:rsidRPr="004A3E2C" w:rsidRDefault="00110756" w:rsidP="00C33117">
      <w:pPr>
        <w:pBdr>
          <w:bottom w:val="single" w:sz="6" w:space="1" w:color="auto"/>
        </w:pBdr>
        <w:rPr>
          <w:ins w:id="402" w:author="ernst" w:date="2016-10-24T15:03:00Z"/>
        </w:rPr>
      </w:pPr>
      <w:r w:rsidRPr="00110756">
        <w:rPr>
          <w:rPrChange w:id="403" w:author="ernst">
            <w:rPr>
              <w:color w:val="0000FF"/>
              <w:u w:val="single"/>
            </w:rPr>
          </w:rPrChange>
        </w:rPr>
        <w:t>The main purpose of MSP is to achieve a balanced approach towards navigational safety, environmental protection, economic effects and communication (information management). Typically, a marine spatial plan is not based upon one solution. Multiple options are usually presented to address key issues over the plan development using an iterative and continual learning approach. Plan developers should take into account jurisdictional issues between adjacent states. The MSP process in every country may be subject to international laws and regulations, national legislation, laws, rules, regulations and other guidance documents.</w:t>
      </w:r>
    </w:p>
    <w:p w:rsidR="00110756" w:rsidRPr="004A3E2C" w:rsidRDefault="00110756" w:rsidP="00C33117">
      <w:pPr>
        <w:numPr>
          <w:ins w:id="404" w:author="ernst" w:date="2016-10-24T15:03:00Z"/>
        </w:numPr>
        <w:pBdr>
          <w:bottom w:val="single" w:sz="6" w:space="1" w:color="auto"/>
        </w:pBdr>
        <w:rPr>
          <w:ins w:id="405" w:author="ernst" w:date="2016-10-24T14:58:00Z"/>
        </w:rPr>
      </w:pPr>
    </w:p>
    <w:p w:rsidR="00110756" w:rsidRPr="004A3E2C" w:rsidDel="0076271E" w:rsidRDefault="00110756" w:rsidP="0076271E">
      <w:pPr>
        <w:numPr>
          <w:ins w:id="406" w:author="ernst" w:date="2016-10-24T14:58:00Z"/>
        </w:numPr>
        <w:rPr>
          <w:del w:id="407" w:author="ernst" w:date="2016-10-24T15:03:00Z"/>
        </w:rPr>
      </w:pPr>
    </w:p>
    <w:p w:rsidR="00110756" w:rsidRPr="00110756" w:rsidRDefault="00110756" w:rsidP="00C33117">
      <w:pPr>
        <w:pStyle w:val="Heading2"/>
        <w:numPr>
          <w:numberingChange w:id="408" w:author="Unknown" w:date="2016-04-21T16:04:00Z" w:original="%1:2:0:.%2:2:0:"/>
        </w:numPr>
        <w:rPr>
          <w:lang w:val="en-GB" w:eastAsia="de-DE"/>
          <w:rPrChange w:id="409" w:author="Unknown">
            <w:rPr>
              <w:lang w:eastAsia="de-DE"/>
            </w:rPr>
          </w:rPrChange>
        </w:rPr>
      </w:pPr>
      <w:bookmarkStart w:id="410" w:name="_Toc420582519"/>
      <w:bookmarkStart w:id="411" w:name="_Toc446066510"/>
      <w:bookmarkStart w:id="412" w:name="_Toc446083020"/>
      <w:r w:rsidRPr="00110756">
        <w:rPr>
          <w:lang w:val="en-GB" w:eastAsia="de-DE"/>
          <w:rPrChange w:id="413" w:author="ernst" w:date="2016-10-24T17:08:00Z">
            <w:rPr>
              <w:b w:val="0"/>
              <w:bCs w:val="0"/>
              <w:color w:val="0000FF"/>
              <w:u w:val="single"/>
              <w:lang w:val="en-GB" w:eastAsia="de-DE"/>
            </w:rPr>
          </w:rPrChange>
        </w:rPr>
        <w:t>R</w:t>
      </w:r>
      <w:bookmarkEnd w:id="410"/>
      <w:r w:rsidRPr="00110756">
        <w:rPr>
          <w:lang w:val="en-GB" w:eastAsia="de-DE"/>
          <w:rPrChange w:id="414" w:author="ernst" w:date="2016-10-24T17:08:00Z">
            <w:rPr>
              <w:b w:val="0"/>
              <w:bCs w:val="0"/>
              <w:color w:val="0000FF"/>
              <w:u w:val="single"/>
              <w:lang w:val="en-GB" w:eastAsia="de-DE"/>
            </w:rPr>
          </w:rPrChange>
        </w:rPr>
        <w:t>eferences</w:t>
      </w:r>
      <w:bookmarkEnd w:id="411"/>
      <w:bookmarkEnd w:id="412"/>
    </w:p>
    <w:p w:rsidR="00110756" w:rsidRPr="004A3E2C" w:rsidRDefault="00110756" w:rsidP="00C33117">
      <w:r w:rsidRPr="004A3E2C">
        <w:t>The following table lists some guidance documents recommended for review to support MSP development efforts or subtopics like the acceptable distance between wind farms and shipping routes.</w:t>
      </w:r>
    </w:p>
    <w:p w:rsidR="00110756" w:rsidRPr="004A3E2C" w:rsidRDefault="00110756" w:rsidP="00C33117">
      <w:r w:rsidRPr="004A3E2C">
        <w:br w:type="page"/>
      </w:r>
    </w:p>
    <w:p w:rsidR="00110756" w:rsidRPr="004A3E2C" w:rsidRDefault="00110756" w:rsidP="00C33117">
      <w:pPr>
        <w:pStyle w:val="Table"/>
        <w:numPr>
          <w:numberingChange w:id="415" w:author="Unknown" w:date="2016-04-21T16:04:00Z" w:original="Table %1:1:0:"/>
        </w:numPr>
      </w:pPr>
      <w:bookmarkStart w:id="416" w:name="_Toc446066958"/>
      <w:r w:rsidRPr="004A3E2C">
        <w:t>Guidance documents</w:t>
      </w:r>
      <w:bookmarkEnd w:id="416"/>
    </w:p>
    <w:tbl>
      <w:tblPr>
        <w:tblW w:w="0" w:type="auto"/>
        <w:tblInd w:w="-6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0A0" w:firstRow="1" w:lastRow="0" w:firstColumn="1" w:lastColumn="0" w:noHBand="0" w:noVBand="0"/>
      </w:tblPr>
      <w:tblGrid>
        <w:gridCol w:w="3452"/>
        <w:gridCol w:w="6280"/>
      </w:tblGrid>
      <w:tr w:rsidR="00110756" w:rsidRPr="004A3E2C">
        <w:trPr>
          <w:trHeight w:val="225"/>
          <w:tblHeader/>
        </w:trPr>
        <w:tc>
          <w:tcPr>
            <w:tcW w:w="0" w:type="auto"/>
            <w:noWrap/>
          </w:tcPr>
          <w:p w:rsidR="00110756" w:rsidRPr="004A3E2C" w:rsidRDefault="00110756" w:rsidP="00C33117">
            <w:pPr>
              <w:pStyle w:val="normalkeeptogether"/>
              <w:rPr>
                <w:b/>
                <w:bCs/>
                <w:lang w:eastAsia="nl-NL"/>
              </w:rPr>
            </w:pPr>
            <w:r w:rsidRPr="004A3E2C">
              <w:rPr>
                <w:b/>
                <w:bCs/>
                <w:lang w:eastAsia="nl-NL"/>
              </w:rPr>
              <w:t>Document title</w:t>
            </w:r>
          </w:p>
        </w:tc>
        <w:tc>
          <w:tcPr>
            <w:tcW w:w="0" w:type="auto"/>
            <w:noWrap/>
          </w:tcPr>
          <w:p w:rsidR="00110756" w:rsidRPr="004A3E2C" w:rsidRDefault="00110756" w:rsidP="00C33117">
            <w:pPr>
              <w:pStyle w:val="normalkeeptogether"/>
              <w:rPr>
                <w:b/>
                <w:bCs/>
                <w:lang w:eastAsia="nl-NL"/>
              </w:rPr>
            </w:pPr>
            <w:r w:rsidRPr="004A3E2C">
              <w:rPr>
                <w:b/>
                <w:bCs/>
                <w:lang w:eastAsia="nl-NL"/>
              </w:rPr>
              <w:t>Purpose</w:t>
            </w:r>
          </w:p>
        </w:tc>
      </w:tr>
      <w:tr w:rsidR="00110756" w:rsidRPr="004A3E2C">
        <w:trPr>
          <w:trHeight w:val="225"/>
        </w:trPr>
        <w:tc>
          <w:tcPr>
            <w:tcW w:w="0" w:type="auto"/>
            <w:noWrap/>
          </w:tcPr>
          <w:p w:rsidR="00110756" w:rsidRPr="004A3E2C" w:rsidRDefault="00110756" w:rsidP="00C33117">
            <w:pPr>
              <w:rPr>
                <w:lang w:eastAsia="nl-NL"/>
              </w:rPr>
            </w:pPr>
            <w:r w:rsidRPr="00110756">
              <w:rPr>
                <w:rPrChange w:id="417" w:author="ernst">
                  <w:rPr>
                    <w:color w:val="0000FF"/>
                    <w:u w:val="single"/>
                  </w:rPr>
                </w:rPrChange>
              </w:rPr>
              <w:t>Marine Spatial Planning, a step-by-step approach toward Ecosystem-based planning, UNESCO 2009</w:t>
            </w:r>
          </w:p>
        </w:tc>
        <w:tc>
          <w:tcPr>
            <w:tcW w:w="0" w:type="auto"/>
            <w:noWrap/>
          </w:tcPr>
          <w:p w:rsidR="00110756" w:rsidRPr="004A3E2C" w:rsidRDefault="00110756" w:rsidP="00C33117">
            <w:pPr>
              <w:rPr>
                <w:lang w:eastAsia="nl-NL"/>
              </w:rPr>
            </w:pPr>
            <w:r w:rsidRPr="00110756">
              <w:rPr>
                <w:rPrChange w:id="418" w:author="ernst">
                  <w:rPr>
                    <w:color w:val="0000FF"/>
                    <w:u w:val="single"/>
                  </w:rPr>
                </w:rPrChange>
              </w:rPr>
              <w:t>Aimed primarily at those responsible for the spatial planning and management of marine areas</w:t>
            </w:r>
          </w:p>
        </w:tc>
      </w:tr>
      <w:tr w:rsidR="00110756" w:rsidRPr="004A3E2C">
        <w:trPr>
          <w:trHeight w:val="225"/>
        </w:trPr>
        <w:tc>
          <w:tcPr>
            <w:tcW w:w="0" w:type="auto"/>
            <w:noWrap/>
          </w:tcPr>
          <w:p w:rsidR="00110756" w:rsidRPr="004A3E2C" w:rsidRDefault="00110756" w:rsidP="00C33117">
            <w:pPr>
              <w:pStyle w:val="normalkeeptogether"/>
              <w:rPr>
                <w:lang w:eastAsia="nl-NL"/>
              </w:rPr>
            </w:pPr>
            <w:r w:rsidRPr="00110756">
              <w:rPr>
                <w:rPrChange w:id="419" w:author="ernst">
                  <w:rPr>
                    <w:color w:val="0000FF"/>
                    <w:u w:val="single"/>
                  </w:rPr>
                </w:rPrChange>
              </w:rPr>
              <w:t xml:space="preserve">The Shipping Industry and Marine Spatial Planning </w:t>
            </w:r>
            <w:r w:rsidRPr="005E0000">
              <w:t>–</w:t>
            </w:r>
            <w:r w:rsidRPr="00110756">
              <w:rPr>
                <w:rPrChange w:id="420" w:author="ernst">
                  <w:rPr>
                    <w:color w:val="0000FF"/>
                    <w:u w:val="single"/>
                  </w:rPr>
                </w:rPrChange>
              </w:rPr>
              <w:t xml:space="preserve"> a professional approach, The Nautical Institute 2013</w:t>
            </w:r>
          </w:p>
        </w:tc>
        <w:tc>
          <w:tcPr>
            <w:tcW w:w="0" w:type="auto"/>
            <w:noWrap/>
          </w:tcPr>
          <w:p w:rsidR="00110756" w:rsidRPr="004A3E2C" w:rsidRDefault="00110756" w:rsidP="00C33117">
            <w:pPr>
              <w:pStyle w:val="normalkeeptogether"/>
              <w:rPr>
                <w:lang w:eastAsia="nl-NL"/>
              </w:rPr>
            </w:pPr>
            <w:r w:rsidRPr="00110756">
              <w:rPr>
                <w:rPrChange w:id="421" w:author="ernst">
                  <w:rPr>
                    <w:color w:val="0000FF"/>
                    <w:u w:val="single"/>
                  </w:rPr>
                </w:rPrChange>
              </w:rPr>
              <w:t>Aimed at mariners and maritime professionals who should play a role in MSP, and MSP professionals that want to better understand maritime stakeholders</w:t>
            </w:r>
            <w:r w:rsidRPr="005E0000">
              <w:t>’</w:t>
            </w:r>
            <w:r w:rsidRPr="00110756">
              <w:rPr>
                <w:rPrChange w:id="422" w:author="ernst">
                  <w:rPr>
                    <w:color w:val="0000FF"/>
                    <w:u w:val="single"/>
                  </w:rPr>
                </w:rPrChange>
              </w:rPr>
              <w:t xml:space="preserve"> requirements.</w:t>
            </w:r>
          </w:p>
        </w:tc>
      </w:tr>
      <w:tr w:rsidR="00110756" w:rsidRPr="004A3E2C">
        <w:trPr>
          <w:trHeight w:val="225"/>
        </w:trPr>
        <w:tc>
          <w:tcPr>
            <w:tcW w:w="0" w:type="auto"/>
            <w:noWrap/>
          </w:tcPr>
          <w:p w:rsidR="00110756" w:rsidRPr="004A3E2C" w:rsidRDefault="00110756" w:rsidP="00C33117">
            <w:pPr>
              <w:pStyle w:val="normalkeeptogether"/>
            </w:pPr>
            <w:r w:rsidRPr="00110756">
              <w:rPr>
                <w:lang w:eastAsia="nl-NL"/>
                <w:rPrChange w:id="423" w:author="ernst">
                  <w:rPr>
                    <w:color w:val="0000FF"/>
                    <w:u w:val="single"/>
                    <w:lang w:eastAsia="nl-NL"/>
                  </w:rPr>
                </w:rPrChange>
              </w:rPr>
              <w:t>Marine Planning Handbook, National Ocean Council 2013</w:t>
            </w:r>
          </w:p>
        </w:tc>
        <w:tc>
          <w:tcPr>
            <w:tcW w:w="0" w:type="auto"/>
            <w:noWrap/>
          </w:tcPr>
          <w:p w:rsidR="00110756" w:rsidRPr="004A3E2C" w:rsidRDefault="00110756" w:rsidP="00C33117">
            <w:pPr>
              <w:pStyle w:val="normalkeeptogether"/>
            </w:pPr>
            <w:r w:rsidRPr="00110756">
              <w:rPr>
                <w:lang w:eastAsia="nl-NL"/>
                <w:rPrChange w:id="424" w:author="ernst">
                  <w:rPr>
                    <w:color w:val="0000FF"/>
                    <w:u w:val="single"/>
                    <w:lang w:eastAsia="nl-NL"/>
                  </w:rPr>
                </w:rPrChange>
              </w:rPr>
              <w:t xml:space="preserve">Provide information and guidance to regions that choose to establish regional planning bodies and develop marine (spatial) plans. </w:t>
            </w:r>
          </w:p>
        </w:tc>
      </w:tr>
      <w:tr w:rsidR="00110756" w:rsidRPr="004A3E2C">
        <w:trPr>
          <w:trHeight w:val="225"/>
        </w:trPr>
        <w:tc>
          <w:tcPr>
            <w:tcW w:w="0" w:type="auto"/>
            <w:noWrap/>
          </w:tcPr>
          <w:p w:rsidR="00110756" w:rsidRPr="004A3E2C" w:rsidRDefault="00110756" w:rsidP="00C33117">
            <w:pPr>
              <w:pStyle w:val="normalkeeptogether"/>
              <w:rPr>
                <w:lang w:eastAsia="nl-NL"/>
              </w:rPr>
            </w:pPr>
            <w:r w:rsidRPr="00110756">
              <w:rPr>
                <w:lang w:eastAsia="nl-NL"/>
                <w:rPrChange w:id="425" w:author="ernst">
                  <w:rPr>
                    <w:color w:val="0000FF"/>
                    <w:u w:val="single"/>
                    <w:lang w:eastAsia="nl-NL"/>
                  </w:rPr>
                </w:rPrChange>
              </w:rPr>
              <w:t>Directive 2014/89/EU</w:t>
            </w:r>
          </w:p>
        </w:tc>
        <w:tc>
          <w:tcPr>
            <w:tcW w:w="0" w:type="auto"/>
            <w:noWrap/>
          </w:tcPr>
          <w:p w:rsidR="00110756" w:rsidRPr="004A3E2C" w:rsidRDefault="00110756" w:rsidP="00C33117">
            <w:pPr>
              <w:pStyle w:val="normalkeeptogether"/>
              <w:rPr>
                <w:lang w:eastAsia="nl-NL"/>
              </w:rPr>
            </w:pPr>
            <w:r w:rsidRPr="00110756">
              <w:rPr>
                <w:lang w:eastAsia="nl-NL"/>
                <w:rPrChange w:id="426" w:author="ernst">
                  <w:rPr>
                    <w:color w:val="0000FF"/>
                    <w:u w:val="single"/>
                    <w:lang w:eastAsia="nl-NL"/>
                  </w:rPr>
                </w:rPrChange>
              </w:rPr>
              <w:t>Establishing a framework for marine spatial planning</w:t>
            </w:r>
          </w:p>
        </w:tc>
      </w:tr>
      <w:tr w:rsidR="00110756" w:rsidRPr="004A3E2C">
        <w:trPr>
          <w:trHeight w:val="225"/>
        </w:trPr>
        <w:tc>
          <w:tcPr>
            <w:tcW w:w="0" w:type="auto"/>
            <w:noWrap/>
          </w:tcPr>
          <w:p w:rsidR="00110756" w:rsidRPr="004A3E2C" w:rsidRDefault="00110756" w:rsidP="00C33117">
            <w:pPr>
              <w:pStyle w:val="normalkeeptogether"/>
              <w:rPr>
                <w:lang w:eastAsia="nl-NL"/>
              </w:rPr>
            </w:pPr>
            <w:r w:rsidRPr="00110756">
              <w:rPr>
                <w:lang w:eastAsia="nl-NL"/>
                <w:rPrChange w:id="427" w:author="ernst">
                  <w:rPr>
                    <w:color w:val="0000FF"/>
                    <w:u w:val="single"/>
                    <w:lang w:eastAsia="nl-NL"/>
                  </w:rPr>
                </w:rPrChange>
              </w:rPr>
              <w:t xml:space="preserve">Interaction Between Offshore Wind Farms And Maritime Navigation, PIANC </w:t>
            </w:r>
            <w:r w:rsidRPr="00110756">
              <w:rPr>
                <w:color w:val="000000"/>
                <w:lang w:eastAsia="nl-NL"/>
                <w:rPrChange w:id="428" w:author="ernst">
                  <w:rPr>
                    <w:color w:val="000000"/>
                    <w:u w:val="single"/>
                    <w:lang w:eastAsia="nl-NL"/>
                  </w:rPr>
                </w:rPrChange>
              </w:rPr>
              <w:t>2016</w:t>
            </w:r>
            <w:r w:rsidRPr="00110756">
              <w:rPr>
                <w:lang w:eastAsia="nl-NL"/>
                <w:rPrChange w:id="429" w:author="ernst">
                  <w:rPr>
                    <w:color w:val="0000FF"/>
                    <w:u w:val="single"/>
                    <w:lang w:eastAsia="nl-NL"/>
                  </w:rPr>
                </w:rPrChange>
              </w:rPr>
              <w:t xml:space="preserve"> </w:t>
            </w:r>
            <w:proofErr w:type="spellStart"/>
            <w:r w:rsidRPr="00110756">
              <w:rPr>
                <w:lang w:eastAsia="nl-NL"/>
                <w:rPrChange w:id="430" w:author="ernst">
                  <w:rPr>
                    <w:color w:val="0000FF"/>
                    <w:u w:val="single"/>
                    <w:lang w:eastAsia="nl-NL"/>
                  </w:rPr>
                </w:rPrChange>
              </w:rPr>
              <w:t>MarCom</w:t>
            </w:r>
            <w:proofErr w:type="spellEnd"/>
            <w:r w:rsidRPr="00110756">
              <w:rPr>
                <w:lang w:eastAsia="nl-NL"/>
                <w:rPrChange w:id="431" w:author="ernst">
                  <w:rPr>
                    <w:color w:val="0000FF"/>
                    <w:u w:val="single"/>
                    <w:lang w:eastAsia="nl-NL"/>
                  </w:rPr>
                </w:rPrChange>
              </w:rPr>
              <w:t xml:space="preserve"> WG 161.</w:t>
            </w:r>
          </w:p>
        </w:tc>
        <w:tc>
          <w:tcPr>
            <w:tcW w:w="0" w:type="auto"/>
            <w:noWrap/>
          </w:tcPr>
          <w:p w:rsidR="00110756" w:rsidRPr="004A3E2C" w:rsidRDefault="00110756" w:rsidP="00C33117">
            <w:pPr>
              <w:pStyle w:val="normalkeeptogether"/>
              <w:rPr>
                <w:lang w:eastAsia="nl-NL"/>
              </w:rPr>
            </w:pPr>
            <w:r w:rsidRPr="00110756">
              <w:rPr>
                <w:lang w:eastAsia="nl-NL"/>
                <w:rPrChange w:id="432" w:author="ernst">
                  <w:rPr>
                    <w:color w:val="0000FF"/>
                    <w:u w:val="single"/>
                    <w:lang w:eastAsia="nl-NL"/>
                  </w:rPr>
                </w:rPrChange>
              </w:rPr>
              <w:t>The final report of the WG will provide an approach, guidelines and recommendations to assess the required manoeuvring space in the vicinity of offshore windfarms and the minimal distance between shipping lanes and sea areas far offshore windfarms, in order to ensure a minimal risk level for navigation.</w:t>
            </w:r>
          </w:p>
        </w:tc>
      </w:tr>
      <w:tr w:rsidR="00110756" w:rsidRPr="004A3E2C">
        <w:trPr>
          <w:trHeight w:val="225"/>
        </w:trPr>
        <w:tc>
          <w:tcPr>
            <w:tcW w:w="0" w:type="auto"/>
            <w:noWrap/>
          </w:tcPr>
          <w:p w:rsidR="00110756" w:rsidRPr="004A3E2C" w:rsidRDefault="00110756" w:rsidP="00C33117">
            <w:pPr>
              <w:pStyle w:val="normalkeeptogether"/>
              <w:rPr>
                <w:lang w:eastAsia="nl-NL"/>
              </w:rPr>
            </w:pPr>
            <w:r w:rsidRPr="00110756">
              <w:rPr>
                <w:lang w:eastAsia="nl-NL"/>
                <w:rPrChange w:id="433" w:author="ernst">
                  <w:rPr>
                    <w:color w:val="0000FF"/>
                    <w:u w:val="single"/>
                    <w:lang w:eastAsia="nl-NL"/>
                  </w:rPr>
                </w:rPrChange>
              </w:rPr>
              <w:t xml:space="preserve">Offshore Renewable Energy Installations Guidance on UK Navigational Practice, Safety and Emergency Response Issues (MGN 543), MCA 2016 </w:t>
            </w:r>
          </w:p>
        </w:tc>
        <w:tc>
          <w:tcPr>
            <w:tcW w:w="0" w:type="auto"/>
            <w:noWrap/>
          </w:tcPr>
          <w:p w:rsidR="00110756" w:rsidRPr="004A3E2C" w:rsidRDefault="00110756" w:rsidP="00C33117">
            <w:pPr>
              <w:pStyle w:val="normalkeeptogether"/>
              <w:rPr>
                <w:lang w:eastAsia="nl-NL"/>
              </w:rPr>
            </w:pPr>
            <w:r w:rsidRPr="00110756">
              <w:rPr>
                <w:lang w:eastAsia="nl-NL"/>
                <w:rPrChange w:id="434" w:author="ernst">
                  <w:rPr>
                    <w:color w:val="0000FF"/>
                    <w:u w:val="single"/>
                    <w:lang w:eastAsia="nl-NL"/>
                  </w:rPr>
                </w:rPrChange>
              </w:rPr>
              <w:t>Highlights issues that need to be taken into consideration when assessing the impact on navigational safety and emergency response caused by offshore renewable energy installation developments. Includes a “shipping route” template.</w:t>
            </w:r>
          </w:p>
        </w:tc>
      </w:tr>
      <w:tr w:rsidR="00110756" w:rsidRPr="004A3E2C">
        <w:trPr>
          <w:trHeight w:val="225"/>
        </w:trPr>
        <w:tc>
          <w:tcPr>
            <w:tcW w:w="0" w:type="auto"/>
            <w:noWrap/>
          </w:tcPr>
          <w:p w:rsidR="00110756" w:rsidRPr="004A3E2C" w:rsidRDefault="00110756" w:rsidP="00C33117">
            <w:pPr>
              <w:rPr>
                <w:lang w:eastAsia="nl-NL"/>
              </w:rPr>
            </w:pPr>
            <w:r w:rsidRPr="00110756">
              <w:rPr>
                <w:lang w:eastAsia="nl-NL"/>
                <w:rPrChange w:id="435" w:author="ernst">
                  <w:rPr>
                    <w:color w:val="0000FF"/>
                    <w:u w:val="single"/>
                    <w:lang w:eastAsia="nl-NL"/>
                  </w:rPr>
                </w:rPrChange>
              </w:rPr>
              <w:t>Offshore Renewable Energy Installations Guidance to Mariners Operating In The Vicinity Of UK Wind Farms (MGN 372), MCA 2005</w:t>
            </w:r>
          </w:p>
        </w:tc>
        <w:tc>
          <w:tcPr>
            <w:tcW w:w="0" w:type="auto"/>
            <w:noWrap/>
          </w:tcPr>
          <w:p w:rsidR="00110756" w:rsidRPr="004A3E2C" w:rsidRDefault="00110756" w:rsidP="00C33117">
            <w:pPr>
              <w:rPr>
                <w:lang w:eastAsia="nl-NL"/>
              </w:rPr>
            </w:pPr>
            <w:r w:rsidRPr="00110756">
              <w:rPr>
                <w:lang w:eastAsia="nl-NL"/>
                <w:rPrChange w:id="436" w:author="ernst">
                  <w:rPr>
                    <w:color w:val="0000FF"/>
                    <w:u w:val="single"/>
                    <w:lang w:eastAsia="nl-NL"/>
                  </w:rPr>
                </w:rPrChange>
              </w:rPr>
              <w:t>Highlights issues that need to be taken into account when planning and undertaking voyages in the vicinity of offshore renewable energy installations.</w:t>
            </w:r>
          </w:p>
        </w:tc>
      </w:tr>
      <w:tr w:rsidR="00110756" w:rsidRPr="004A3E2C">
        <w:trPr>
          <w:trHeight w:val="225"/>
        </w:trPr>
        <w:tc>
          <w:tcPr>
            <w:tcW w:w="0" w:type="auto"/>
            <w:noWrap/>
          </w:tcPr>
          <w:p w:rsidR="00110756" w:rsidRPr="004A3E2C" w:rsidRDefault="00110756" w:rsidP="00C33117">
            <w:pPr>
              <w:rPr>
                <w:lang w:eastAsia="nl-NL"/>
              </w:rPr>
            </w:pPr>
            <w:r w:rsidRPr="00110756">
              <w:rPr>
                <w:lang w:eastAsia="nl-NL"/>
                <w:rPrChange w:id="437" w:author="ernst">
                  <w:rPr>
                    <w:color w:val="0000FF"/>
                    <w:u w:val="single"/>
                    <w:lang w:eastAsia="nl-NL"/>
                  </w:rPr>
                </w:rPrChange>
              </w:rPr>
              <w:t>Guidance On The Assessment Of The Impact Of Offshore Wind Farms, Methodology for Assessing the Marine Navigational Risks of Offshore Wind Farms, DTI 2005</w:t>
            </w:r>
          </w:p>
        </w:tc>
        <w:tc>
          <w:tcPr>
            <w:tcW w:w="0" w:type="auto"/>
            <w:noWrap/>
          </w:tcPr>
          <w:p w:rsidR="00110756" w:rsidRPr="004A3E2C" w:rsidRDefault="00110756" w:rsidP="00C33117">
            <w:pPr>
              <w:rPr>
                <w:lang w:eastAsia="nl-NL"/>
              </w:rPr>
            </w:pPr>
            <w:r w:rsidRPr="00110756">
              <w:rPr>
                <w:lang w:eastAsia="nl-NL"/>
                <w:rPrChange w:id="438" w:author="ernst">
                  <w:rPr>
                    <w:color w:val="0000FF"/>
                    <w:u w:val="single"/>
                    <w:lang w:eastAsia="nl-NL"/>
                  </w:rPr>
                </w:rPrChange>
              </w:rPr>
              <w:t>Makes recommendations on how to conduct a Risk Assessment for an offshore wind farm development</w:t>
            </w:r>
          </w:p>
        </w:tc>
      </w:tr>
    </w:tbl>
    <w:p w:rsidR="00110756" w:rsidRPr="004A3E2C" w:rsidRDefault="00110756" w:rsidP="00C33117">
      <w:bookmarkStart w:id="439" w:name="_Toc420582520"/>
      <w:r w:rsidRPr="00110756">
        <w:rPr>
          <w:rPrChange w:id="440" w:author="ernst">
            <w:rPr>
              <w:color w:val="0000FF"/>
              <w:u w:val="single"/>
            </w:rPr>
          </w:rPrChange>
        </w:rPr>
        <w:t xml:space="preserve">A more comprehensive list of relevant sources is provided in </w:t>
      </w:r>
      <w:r w:rsidRPr="009344A5">
        <w:fldChar w:fldCharType="begin"/>
      </w:r>
      <w:r w:rsidRPr="00110756">
        <w:rPr>
          <w:rPrChange w:id="441" w:author="ernst">
            <w:rPr>
              <w:color w:val="0000FF"/>
              <w:u w:val="single"/>
            </w:rPr>
          </w:rPrChange>
        </w:rPr>
        <w:instrText xml:space="preserve"> REF _Ref446058391 </w:instrText>
      </w:r>
      <w:r w:rsidRPr="00D423DD">
        <w:instrText>\</w:instrText>
      </w:r>
      <w:r w:rsidRPr="00110756">
        <w:rPr>
          <w:rPrChange w:id="442" w:author="ernst">
            <w:rPr>
              <w:color w:val="0000FF"/>
              <w:u w:val="single"/>
            </w:rPr>
          </w:rPrChange>
        </w:rPr>
        <w:instrText xml:space="preserve">r </w:instrText>
      </w:r>
      <w:r w:rsidRPr="00D423DD">
        <w:instrText>\</w:instrText>
      </w:r>
      <w:r w:rsidRPr="00110756">
        <w:rPr>
          <w:rPrChange w:id="443" w:author="ernst">
            <w:rPr>
              <w:color w:val="0000FF"/>
              <w:u w:val="single"/>
            </w:rPr>
          </w:rPrChange>
        </w:rPr>
        <w:instrText xml:space="preserve">h </w:instrText>
      </w:r>
      <w:r w:rsidRPr="009344A5">
        <w:rPr>
          <w:rPrChange w:id="444" w:author="ernst">
            <w:rPr/>
          </w:rPrChange>
        </w:rPr>
        <w:fldChar w:fldCharType="separate"/>
      </w:r>
      <w:r w:rsidRPr="00110756">
        <w:rPr>
          <w:rPrChange w:id="445" w:author="ernst">
            <w:rPr>
              <w:color w:val="0000FF"/>
              <w:u w:val="single"/>
            </w:rPr>
          </w:rPrChange>
        </w:rPr>
        <w:t>ANNEX B</w:t>
      </w:r>
      <w:r w:rsidRPr="009344A5">
        <w:fldChar w:fldCharType="end"/>
      </w:r>
      <w:r w:rsidRPr="00110756">
        <w:rPr>
          <w:rPrChange w:id="446" w:author="ernst">
            <w:rPr>
              <w:color w:val="0000FF"/>
              <w:u w:val="single"/>
            </w:rPr>
          </w:rPrChange>
        </w:rPr>
        <w:t>.</w:t>
      </w:r>
    </w:p>
    <w:p w:rsidR="00110756" w:rsidRPr="00110756" w:rsidRDefault="00110756" w:rsidP="00C33117">
      <w:pPr>
        <w:pStyle w:val="Heading1"/>
        <w:keepLines/>
        <w:numPr>
          <w:numberingChange w:id="447" w:author="Unknown" w:date="2016-04-21T16:04:00Z" w:original="%1:3:0:."/>
        </w:numPr>
        <w:rPr>
          <w:lang w:val="en-GB"/>
          <w:rPrChange w:id="448" w:author="Unknown">
            <w:rPr/>
          </w:rPrChange>
        </w:rPr>
      </w:pPr>
      <w:bookmarkStart w:id="449" w:name="_Toc446066511"/>
      <w:bookmarkStart w:id="450" w:name="_Toc446083021"/>
      <w:r w:rsidRPr="00110756">
        <w:rPr>
          <w:lang w:val="en-GB"/>
          <w:rPrChange w:id="451" w:author="ernst" w:date="2016-10-24T17:08:00Z">
            <w:rPr>
              <w:b w:val="0"/>
              <w:bCs w:val="0"/>
              <w:caps w:val="0"/>
              <w:color w:val="0000FF"/>
              <w:kern w:val="0"/>
              <w:u w:val="single"/>
              <w:lang w:val="en-GB" w:eastAsia="en-US"/>
            </w:rPr>
          </w:rPrChange>
        </w:rPr>
        <w:lastRenderedPageBreak/>
        <w:t>THe Marine spatial planning process</w:t>
      </w:r>
      <w:bookmarkEnd w:id="439"/>
      <w:bookmarkEnd w:id="449"/>
      <w:bookmarkEnd w:id="450"/>
    </w:p>
    <w:p w:rsidR="00110756" w:rsidRPr="004A3E2C" w:rsidRDefault="00110756" w:rsidP="00C33117">
      <w:pPr>
        <w:pStyle w:val="BodyText"/>
        <w:keepLines/>
        <w:rPr>
          <w:lang w:val="en-GB"/>
        </w:rPr>
      </w:pPr>
      <w:r w:rsidRPr="004A3E2C">
        <w:rPr>
          <w:lang w:val="en-GB"/>
        </w:rPr>
        <w:t xml:space="preserve">A basic ten-step MSP development process is diagrammed below. The paragraphs following the flowchart explain the steps identified and provide guidance to the </w:t>
      </w:r>
      <w:r w:rsidRPr="004A3E2C">
        <w:rPr>
          <w:color w:val="000000"/>
          <w:lang w:val="en-GB"/>
        </w:rPr>
        <w:t xml:space="preserve">authority/authorities </w:t>
      </w:r>
      <w:r w:rsidRPr="004A3E2C">
        <w:rPr>
          <w:lang w:val="en-GB"/>
        </w:rPr>
        <w:t>responsible for maritime safety identified in step 1. The planning process should include stakeholder interaction in multiple stages of the project.</w:t>
      </w:r>
    </w:p>
    <w:p w:rsidR="00110756" w:rsidRPr="00110756" w:rsidRDefault="00392869" w:rsidP="00C33117">
      <w:pPr>
        <w:pStyle w:val="BodyText"/>
        <w:ind w:firstLine="2090"/>
        <w:rPr>
          <w:lang w:val="en-GB"/>
          <w:rPrChange w:id="452" w:author="Unknown">
            <w:rPr/>
          </w:rPrChange>
        </w:rPr>
      </w:pPr>
      <w:ins w:id="453" w:author="ernst" w:date="2016-10-24T13:50:00Z">
        <w:r>
          <w:rPr>
            <w:noProof/>
            <w:lang w:val="en-GB" w:eastAsia="nl-NL"/>
          </w:rPr>
          <w:pict>
            <v:shape id="Bild 97" o:spid="_x0000_i1025" type="#_x0000_t75" style="width:301.4pt;height:363.65pt;visibility:visible">
              <v:imagedata r:id="rId11" o:title=""/>
            </v:shape>
          </w:pict>
        </w:r>
      </w:ins>
    </w:p>
    <w:p w:rsidR="00110756" w:rsidRDefault="00110756">
      <w:pPr>
        <w:pStyle w:val="Figure"/>
        <w:numPr>
          <w:ilvl w:val="0"/>
          <w:numId w:val="19"/>
          <w:numberingChange w:id="454" w:author="Unknown" w:date="2016-04-21T16:04:00Z" w:original="Figure %1:1:0:"/>
        </w:numPr>
        <w:tabs>
          <w:tab w:val="clear" w:pos="3334"/>
          <w:tab w:val="num" w:pos="1980"/>
        </w:tabs>
        <w:ind w:left="2200"/>
        <w:pPrChange w:id="455" w:author="Wim" w:date="2016-04-21T20:25:00Z">
          <w:pPr>
            <w:pStyle w:val="Figure"/>
            <w:numPr>
              <w:numId w:val="23"/>
            </w:numPr>
            <w:tabs>
              <w:tab w:val="clear" w:pos="3334"/>
              <w:tab w:val="num" w:pos="1134"/>
            </w:tabs>
            <w:ind w:left="2200"/>
          </w:pPr>
        </w:pPrChange>
      </w:pPr>
      <w:bookmarkStart w:id="456" w:name="_Toc448938146"/>
      <w:r w:rsidRPr="004A3E2C">
        <w:t>The UNESCO 10-step approach (Flow chart provided courtesy of UNESCO).</w:t>
      </w:r>
      <w:bookmarkEnd w:id="456"/>
    </w:p>
    <w:p w:rsidR="00110756" w:rsidRPr="004A3E2C" w:rsidRDefault="00110756" w:rsidP="00C33117">
      <w:r w:rsidRPr="004A3E2C">
        <w:t>The contents of the steps are described below. As the maritime authority is not normally the MSP-leading authority, in each step, the role and contribution of the maritime authority is highlighted in a separate box.</w:t>
      </w:r>
    </w:p>
    <w:p w:rsidR="00110756" w:rsidRPr="004A3E2C" w:rsidRDefault="00110756" w:rsidP="00C33117">
      <w:pPr>
        <w:pStyle w:val="NormalBold"/>
      </w:pPr>
      <w:proofErr w:type="gramStart"/>
      <w:r w:rsidRPr="004A3E2C">
        <w:t>Step</w:t>
      </w:r>
      <w:proofErr w:type="gramEnd"/>
      <w:r w:rsidRPr="004A3E2C">
        <w:t xml:space="preserve"> 1 – Identify the need and establish an authority</w:t>
      </w:r>
    </w:p>
    <w:p w:rsidR="00110756" w:rsidRPr="004A3E2C" w:rsidRDefault="00110756" w:rsidP="00C33117">
      <w:r w:rsidRPr="004A3E2C">
        <w:t>An Administration should identify or establish a leading MSP authority or authorities. The leading authority should coordinate the link between other Administration’s agencies with an interest in MSP.</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c>
          <w:tcPr>
            <w:tcW w:w="8882" w:type="dxa"/>
          </w:tcPr>
          <w:p w:rsidR="00110756" w:rsidRPr="004A3E2C" w:rsidRDefault="00110756" w:rsidP="00C33117">
            <w:pPr>
              <w:pStyle w:val="normalitalic"/>
            </w:pPr>
            <w:r w:rsidRPr="004A3E2C">
              <w:t>Maritime Authorities Contributions and Work</w:t>
            </w:r>
          </w:p>
        </w:tc>
      </w:tr>
      <w:tr w:rsidR="00110756" w:rsidRPr="004A3E2C">
        <w:tc>
          <w:tcPr>
            <w:tcW w:w="8882" w:type="dxa"/>
          </w:tcPr>
          <w:p w:rsidR="00110756" w:rsidRPr="004A3E2C" w:rsidRDefault="00110756" w:rsidP="00C33117">
            <w:pPr>
              <w:pStyle w:val="normalkeeptogether"/>
            </w:pPr>
            <w:r w:rsidRPr="00110756">
              <w:rPr>
                <w:rPrChange w:id="457" w:author="ernst">
                  <w:rPr>
                    <w:i/>
                    <w:iCs/>
                    <w:color w:val="0000FF"/>
                    <w:u w:val="single"/>
                    <w:lang w:eastAsia="en-GB"/>
                  </w:rPr>
                </w:rPrChange>
              </w:rPr>
              <w:lastRenderedPageBreak/>
              <w:t>Identify national authorities in charge of the MSP process.</w:t>
            </w:r>
          </w:p>
          <w:p w:rsidR="00110756" w:rsidRPr="004A3E2C" w:rsidRDefault="00110756" w:rsidP="00C33117">
            <w:pPr>
              <w:pStyle w:val="normalkeeptogether"/>
            </w:pPr>
            <w:r w:rsidRPr="00110756">
              <w:rPr>
                <w:rPrChange w:id="458" w:author="ernst">
                  <w:rPr>
                    <w:i/>
                    <w:iCs/>
                    <w:color w:val="0000FF"/>
                    <w:u w:val="single"/>
                    <w:lang w:eastAsia="en-GB"/>
                  </w:rPr>
                </w:rPrChange>
              </w:rPr>
              <w:t>Organize the link between Maritime authorities and MSP lead authorities.</w:t>
            </w:r>
          </w:p>
        </w:tc>
      </w:tr>
    </w:tbl>
    <w:p w:rsidR="00110756" w:rsidRPr="004A3E2C" w:rsidRDefault="00110756" w:rsidP="00C33117"/>
    <w:p w:rsidR="00110756" w:rsidRPr="004A3E2C" w:rsidRDefault="00110756" w:rsidP="00C33117">
      <w:r w:rsidRPr="005E0000">
        <w:br w:type="page"/>
      </w:r>
    </w:p>
    <w:p w:rsidR="00110756" w:rsidRPr="004A3E2C" w:rsidRDefault="00110756" w:rsidP="00C33117">
      <w:pPr>
        <w:pStyle w:val="normalkeeptogether"/>
        <w:rPr>
          <w:b/>
          <w:bCs/>
        </w:rPr>
      </w:pPr>
      <w:r w:rsidRPr="00110756">
        <w:rPr>
          <w:b/>
          <w:bCs/>
          <w:rPrChange w:id="459" w:author="ernst">
            <w:rPr>
              <w:b/>
              <w:bCs/>
              <w:i/>
              <w:iCs/>
              <w:color w:val="0000FF"/>
              <w:u w:val="single"/>
              <w:lang w:eastAsia="en-GB"/>
            </w:rPr>
          </w:rPrChange>
        </w:rPr>
        <w:t xml:space="preserve">Step 2 </w:t>
      </w:r>
      <w:r w:rsidRPr="005E0000">
        <w:rPr>
          <w:b/>
          <w:bCs/>
        </w:rPr>
        <w:t>–</w:t>
      </w:r>
      <w:r w:rsidRPr="00110756">
        <w:rPr>
          <w:b/>
          <w:bCs/>
          <w:rPrChange w:id="460" w:author="ernst">
            <w:rPr>
              <w:b/>
              <w:bCs/>
              <w:i/>
              <w:iCs/>
              <w:color w:val="0000FF"/>
              <w:u w:val="single"/>
              <w:lang w:eastAsia="en-GB"/>
            </w:rPr>
          </w:rPrChange>
        </w:rPr>
        <w:t xml:space="preserve"> Obtain financial support</w:t>
      </w:r>
    </w:p>
    <w:p w:rsidR="00110756" w:rsidRPr="004A3E2C" w:rsidRDefault="00110756" w:rsidP="00C33117">
      <w:r w:rsidRPr="00110756">
        <w:rPr>
          <w:rPrChange w:id="461" w:author="ernst">
            <w:rPr>
              <w:i/>
              <w:iCs/>
              <w:color w:val="0000FF"/>
              <w:u w:val="single"/>
              <w:lang w:eastAsia="en-GB"/>
            </w:rPr>
          </w:rPrChange>
        </w:rPr>
        <w:t>The leading authority should recognise the resources, such as financial, personnel, equipment, survey and other appropriate data, which will be needed to participate in this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c>
          <w:tcPr>
            <w:tcW w:w="8882" w:type="dxa"/>
          </w:tcPr>
          <w:p w:rsidR="00110756" w:rsidRPr="004A3E2C" w:rsidRDefault="00110756" w:rsidP="00C33117">
            <w:pPr>
              <w:pStyle w:val="normalkeeptogether"/>
              <w:rPr>
                <w:i/>
                <w:iCs/>
              </w:rPr>
            </w:pPr>
            <w:r w:rsidRPr="00110756">
              <w:rPr>
                <w:i/>
                <w:iCs/>
                <w:rPrChange w:id="462" w:author="ernst">
                  <w:rPr>
                    <w:i/>
                    <w:iCs/>
                    <w:color w:val="0000FF"/>
                    <w:u w:val="single"/>
                    <w:lang w:eastAsia="en-GB"/>
                  </w:rPr>
                </w:rPrChange>
              </w:rPr>
              <w:t>Maritime Authorities Contributions and Work</w:t>
            </w:r>
          </w:p>
        </w:tc>
      </w:tr>
      <w:tr w:rsidR="00110756" w:rsidRPr="004A3E2C">
        <w:tc>
          <w:tcPr>
            <w:tcW w:w="8882" w:type="dxa"/>
          </w:tcPr>
          <w:p w:rsidR="00110756" w:rsidRPr="004A3E2C" w:rsidRDefault="00110756" w:rsidP="00C33117">
            <w:r w:rsidRPr="00110756">
              <w:rPr>
                <w:rPrChange w:id="463" w:author="ernst">
                  <w:rPr>
                    <w:i/>
                    <w:iCs/>
                    <w:color w:val="0000FF"/>
                    <w:u w:val="single"/>
                    <w:lang w:eastAsia="en-GB"/>
                  </w:rPr>
                </w:rPrChange>
              </w:rPr>
              <w:t>Recognize the need to budget and identify resources to work on MSP Project.</w:t>
            </w:r>
          </w:p>
        </w:tc>
      </w:tr>
    </w:tbl>
    <w:p w:rsidR="00110756" w:rsidRPr="004A3E2C" w:rsidRDefault="00110756" w:rsidP="00C33117"/>
    <w:p w:rsidR="00110756" w:rsidRPr="004A3E2C" w:rsidRDefault="00110756" w:rsidP="00C33117">
      <w:pPr>
        <w:pStyle w:val="NormalBold"/>
      </w:pPr>
      <w:r w:rsidRPr="00110756">
        <w:rPr>
          <w:rPrChange w:id="464" w:author="ernst">
            <w:rPr>
              <w:b w:val="0"/>
              <w:bCs w:val="0"/>
              <w:i/>
              <w:iCs/>
              <w:color w:val="0000FF"/>
              <w:sz w:val="22"/>
              <w:szCs w:val="22"/>
              <w:u w:val="single"/>
              <w:lang w:eastAsia="en-GB"/>
            </w:rPr>
          </w:rPrChange>
        </w:rPr>
        <w:t>Step 3 - Organise the process through pre-planning</w:t>
      </w:r>
    </w:p>
    <w:p w:rsidR="00110756" w:rsidRPr="004A3E2C" w:rsidRDefault="00110756" w:rsidP="00C33117">
      <w:r w:rsidRPr="00110756">
        <w:rPr>
          <w:rPrChange w:id="465" w:author="ernst">
            <w:rPr>
              <w:i/>
              <w:iCs/>
              <w:color w:val="0000FF"/>
              <w:u w:val="single"/>
              <w:lang w:eastAsia="en-GB"/>
            </w:rPr>
          </w:rPrChange>
        </w:rPr>
        <w:t>The leading authority needs to ensure proper capacity or desired skills. It may coordinate with other national representatives as appropriate to ensure that all MSP issues are covered and supported according to current requirements. This should include developing a work plan that identifies key work products and resources such as information and data needed to complete the output of the planning on time.</w:t>
      </w:r>
    </w:p>
    <w:p w:rsidR="00110756" w:rsidRPr="004A3E2C" w:rsidRDefault="00110756" w:rsidP="00C33117">
      <w:r w:rsidRPr="00110756">
        <w:rPr>
          <w:rPrChange w:id="466" w:author="ernst">
            <w:rPr>
              <w:i/>
              <w:iCs/>
              <w:color w:val="0000FF"/>
              <w:u w:val="single"/>
              <w:lang w:eastAsia="en-GB"/>
            </w:rPr>
          </w:rPrChange>
        </w:rPr>
        <w:t>In addition, the leading authority may identify public educational issues and stakeholders to include in the planning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467" w:author="ernst">
                  <w:rPr>
                    <w:color w:val="0000FF"/>
                    <w:u w:val="single"/>
                    <w:lang w:eastAsia="en-GB"/>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468" w:author="ernst">
                  <w:rPr>
                    <w:i/>
                    <w:iCs/>
                    <w:color w:val="0000FF"/>
                    <w:u w:val="single"/>
                    <w:lang w:eastAsia="en-GB"/>
                  </w:rPr>
                </w:rPrChange>
              </w:rPr>
              <w:t>Organize your coordination with maritime stakeholders.</w:t>
            </w:r>
          </w:p>
          <w:p w:rsidR="00110756" w:rsidRPr="004A3E2C" w:rsidRDefault="00110756" w:rsidP="00C33117">
            <w:r w:rsidRPr="00110756">
              <w:rPr>
                <w:rPrChange w:id="469" w:author="ernst">
                  <w:rPr>
                    <w:i/>
                    <w:iCs/>
                    <w:color w:val="0000FF"/>
                    <w:u w:val="single"/>
                    <w:lang w:eastAsia="en-GB"/>
                  </w:rPr>
                </w:rPrChange>
              </w:rPr>
              <w:t>Organize GIS data base to share navigation data, requirement.</w:t>
            </w:r>
          </w:p>
        </w:tc>
      </w:tr>
    </w:tbl>
    <w:p w:rsidR="00110756" w:rsidRPr="004A3E2C" w:rsidRDefault="00110756" w:rsidP="00C33117">
      <w:pPr>
        <w:pStyle w:val="NormalBold"/>
      </w:pPr>
    </w:p>
    <w:p w:rsidR="00110756" w:rsidRPr="004A3E2C" w:rsidRDefault="00110756" w:rsidP="00C33117">
      <w:pPr>
        <w:pStyle w:val="NormalBold"/>
      </w:pPr>
      <w:r w:rsidRPr="00110756">
        <w:rPr>
          <w:rPrChange w:id="470" w:author="ernst">
            <w:rPr>
              <w:b w:val="0"/>
              <w:bCs w:val="0"/>
              <w:i/>
              <w:iCs/>
              <w:color w:val="0000FF"/>
              <w:sz w:val="22"/>
              <w:szCs w:val="22"/>
              <w:u w:val="single"/>
              <w:lang w:eastAsia="en-GB"/>
            </w:rPr>
          </w:rPrChange>
        </w:rPr>
        <w:t xml:space="preserve">Step 4 </w:t>
      </w:r>
      <w:r w:rsidRPr="005E0000">
        <w:t>–</w:t>
      </w:r>
      <w:r w:rsidRPr="00110756">
        <w:rPr>
          <w:rPrChange w:id="471" w:author="ernst">
            <w:rPr>
              <w:b w:val="0"/>
              <w:bCs w:val="0"/>
              <w:i/>
              <w:iCs/>
              <w:color w:val="0000FF"/>
              <w:sz w:val="22"/>
              <w:szCs w:val="22"/>
              <w:u w:val="single"/>
              <w:lang w:eastAsia="en-GB"/>
            </w:rPr>
          </w:rPrChange>
        </w:rPr>
        <w:t xml:space="preserve"> Organise stakeholder participation</w:t>
      </w:r>
    </w:p>
    <w:p w:rsidR="00110756" w:rsidRPr="004A3E2C" w:rsidRDefault="00110756" w:rsidP="00C33117">
      <w:r w:rsidRPr="00110756">
        <w:rPr>
          <w:rPrChange w:id="472" w:author="ernst">
            <w:rPr>
              <w:i/>
              <w:iCs/>
              <w:color w:val="0000FF"/>
              <w:u w:val="single"/>
              <w:lang w:eastAsia="en-GB"/>
            </w:rPr>
          </w:rPrChange>
        </w:rPr>
        <w:t>The leading authority should organise planning meetings that involve the appropriate stakeholders. Especially in cross-border situations involvement should be organised at an early stage. A cross section of stakeholder expertise should be considered. The planning meetings´ agendas will indicate which stakeholders to include and how they will be involved in the MSP process. The output is expected to be a plan indicating who, when and how to involve stakeholders throughout the MSP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473" w:author="ernst">
                  <w:rPr>
                    <w:color w:val="0000FF"/>
                    <w:u w:val="single"/>
                    <w:lang w:eastAsia="en-GB"/>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474" w:author="ernst">
                  <w:rPr>
                    <w:i/>
                    <w:iCs/>
                    <w:color w:val="0000FF"/>
                    <w:u w:val="single"/>
                    <w:lang w:eastAsia="en-GB"/>
                  </w:rPr>
                </w:rPrChange>
              </w:rPr>
              <w:t>Define with MSP Lead authority through whom, when and how the Maritime Authority will contribute.</w:t>
            </w:r>
          </w:p>
        </w:tc>
      </w:tr>
    </w:tbl>
    <w:p w:rsidR="00110756" w:rsidRPr="004A3E2C" w:rsidRDefault="00110756" w:rsidP="00C33117"/>
    <w:p w:rsidR="00110756" w:rsidRPr="004A3E2C" w:rsidRDefault="00110756" w:rsidP="00C33117">
      <w:pPr>
        <w:pStyle w:val="NormalBold"/>
      </w:pPr>
      <w:r w:rsidRPr="00110756">
        <w:rPr>
          <w:rPrChange w:id="475" w:author="ernst">
            <w:rPr>
              <w:b w:val="0"/>
              <w:bCs w:val="0"/>
              <w:i/>
              <w:iCs/>
              <w:color w:val="0000FF"/>
              <w:sz w:val="22"/>
              <w:szCs w:val="22"/>
              <w:u w:val="single"/>
              <w:lang w:eastAsia="en-GB"/>
            </w:rPr>
          </w:rPrChange>
        </w:rPr>
        <w:t xml:space="preserve">Step 5 </w:t>
      </w:r>
      <w:r w:rsidRPr="005E0000">
        <w:t>–</w:t>
      </w:r>
      <w:r w:rsidRPr="00110756">
        <w:rPr>
          <w:rPrChange w:id="476" w:author="ernst">
            <w:rPr>
              <w:b w:val="0"/>
              <w:bCs w:val="0"/>
              <w:i/>
              <w:iCs/>
              <w:color w:val="0000FF"/>
              <w:sz w:val="22"/>
              <w:szCs w:val="22"/>
              <w:u w:val="single"/>
              <w:lang w:eastAsia="en-GB"/>
            </w:rPr>
          </w:rPrChange>
        </w:rPr>
        <w:t xml:space="preserve"> Define and analyse existing conditions</w:t>
      </w:r>
    </w:p>
    <w:p w:rsidR="00110756" w:rsidRPr="004A3E2C" w:rsidRDefault="00110756" w:rsidP="00C33117">
      <w:r w:rsidRPr="00110756">
        <w:rPr>
          <w:rPrChange w:id="477" w:author="ernst">
            <w:rPr>
              <w:i/>
              <w:iCs/>
              <w:color w:val="0000FF"/>
              <w:u w:val="single"/>
              <w:lang w:eastAsia="en-GB"/>
            </w:rPr>
          </w:rPrChange>
        </w:rPr>
        <w:t>Current information such as AtoN, VTS, radio navigation and communication capability, traffic routes and AIS tracking, previous risk assessments, hydrographical and meteorological information, should be gathered. In addition, gaps in data/information should be identified and actioned upon where new studies are required. Analysis of current information will identify existing and possible conflicts and synergies between waterway users. Outputs are expected to include an inventory, and maps of important biological and ecological areas in the marine management area.</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keeptogether"/>
              <w:rPr>
                <w:i/>
                <w:iCs/>
              </w:rPr>
            </w:pPr>
            <w:r w:rsidRPr="00110756">
              <w:rPr>
                <w:i/>
                <w:iCs/>
                <w:rPrChange w:id="478" w:author="ernst">
                  <w:rPr>
                    <w:i/>
                    <w:iCs/>
                    <w:color w:val="0000FF"/>
                    <w:u w:val="single"/>
                    <w:lang w:eastAsia="en-GB"/>
                  </w:rPr>
                </w:rPrChange>
              </w:rPr>
              <w:lastRenderedPageBreak/>
              <w:t>Maritime Authorities Contributions and Work</w:t>
            </w:r>
          </w:p>
        </w:tc>
      </w:tr>
      <w:tr w:rsidR="00110756" w:rsidRPr="004A3E2C">
        <w:trPr>
          <w:cantSplit/>
        </w:trPr>
        <w:tc>
          <w:tcPr>
            <w:tcW w:w="8882" w:type="dxa"/>
          </w:tcPr>
          <w:p w:rsidR="00110756" w:rsidRPr="004A3E2C" w:rsidRDefault="00110756" w:rsidP="00C33117">
            <w:pPr>
              <w:pStyle w:val="normalkeeptogether"/>
            </w:pPr>
            <w:r w:rsidRPr="00110756">
              <w:rPr>
                <w:rPrChange w:id="479" w:author="ernst">
                  <w:rPr>
                    <w:i/>
                    <w:iCs/>
                    <w:color w:val="0000FF"/>
                    <w:u w:val="single"/>
                    <w:lang w:eastAsia="en-GB"/>
                  </w:rPr>
                </w:rPrChange>
              </w:rPr>
              <w:t xml:space="preserve">Share data with MSP </w:t>
            </w:r>
            <w:ins w:id="480" w:author="ernst" w:date="2016-10-24T17:19:00Z">
              <w:r>
                <w:t>L</w:t>
              </w:r>
            </w:ins>
            <w:del w:id="481" w:author="ernst" w:date="2016-10-24T17:19:00Z">
              <w:r w:rsidRPr="004A3E2C" w:rsidDel="00146576">
                <w:delText>l</w:delText>
              </w:r>
            </w:del>
            <w:r w:rsidRPr="004A3E2C">
              <w:t>ead</w:t>
            </w:r>
            <w:del w:id="482" w:author="ernst" w:date="2016-10-24T17:19:00Z">
              <w:r w:rsidRPr="004A3E2C" w:rsidDel="00146576">
                <w:delText>s</w:delText>
              </w:r>
            </w:del>
            <w:r w:rsidRPr="004A3E2C">
              <w:t xml:space="preserve"> authorities.</w:t>
            </w:r>
          </w:p>
          <w:p w:rsidR="00110756" w:rsidRPr="004A3E2C" w:rsidRDefault="00110756" w:rsidP="00C33117">
            <w:pPr>
              <w:pStyle w:val="normalkeeptogether"/>
            </w:pPr>
            <w:r w:rsidRPr="004A3E2C">
              <w:t>Identify studies require</w:t>
            </w:r>
            <w:ins w:id="483" w:author="ernst" w:date="2016-10-24T17:18:00Z">
              <w:r>
                <w:t>d</w:t>
              </w:r>
            </w:ins>
            <w:r w:rsidRPr="004A3E2C">
              <w:t xml:space="preserve"> to improve data.</w:t>
            </w:r>
          </w:p>
          <w:p w:rsidR="00110756" w:rsidRPr="004A3E2C" w:rsidRDefault="00110756" w:rsidP="00C33117">
            <w:pPr>
              <w:pStyle w:val="normalkeeptogether"/>
            </w:pPr>
            <w:r w:rsidRPr="004A3E2C">
              <w:t>Identify possible conflicts, synergies, between users.</w:t>
            </w:r>
          </w:p>
        </w:tc>
      </w:tr>
    </w:tbl>
    <w:p w:rsidR="00110756" w:rsidRPr="004A3E2C" w:rsidRDefault="00110756" w:rsidP="00C33117"/>
    <w:p w:rsidR="00110756" w:rsidRPr="004A3E2C" w:rsidRDefault="00110756" w:rsidP="00C33117">
      <w:pPr>
        <w:pStyle w:val="NormalBold"/>
      </w:pPr>
      <w:r w:rsidRPr="00110756">
        <w:rPr>
          <w:rPrChange w:id="484" w:author="ernst">
            <w:rPr>
              <w:b w:val="0"/>
              <w:bCs w:val="0"/>
              <w:i/>
              <w:iCs/>
              <w:color w:val="0000FF"/>
              <w:sz w:val="22"/>
              <w:szCs w:val="22"/>
              <w:u w:val="single"/>
              <w:lang w:eastAsia="en-GB"/>
            </w:rPr>
          </w:rPrChange>
        </w:rPr>
        <w:t xml:space="preserve">Step 6 </w:t>
      </w:r>
      <w:r w:rsidRPr="005E0000">
        <w:t>–</w:t>
      </w:r>
      <w:r w:rsidRPr="00110756">
        <w:rPr>
          <w:rPrChange w:id="485" w:author="ernst">
            <w:rPr>
              <w:b w:val="0"/>
              <w:bCs w:val="0"/>
              <w:i/>
              <w:iCs/>
              <w:color w:val="0000FF"/>
              <w:sz w:val="22"/>
              <w:szCs w:val="22"/>
              <w:u w:val="single"/>
              <w:lang w:eastAsia="en-GB"/>
            </w:rPr>
          </w:rPrChange>
        </w:rPr>
        <w:t xml:space="preserve"> Define and analyse future conditions</w:t>
      </w:r>
    </w:p>
    <w:p w:rsidR="00110756" w:rsidRPr="004A3E2C" w:rsidRDefault="00110756" w:rsidP="00C33117">
      <w:r w:rsidRPr="00110756">
        <w:rPr>
          <w:rPrChange w:id="486" w:author="ernst">
            <w:rPr>
              <w:i/>
              <w:iCs/>
              <w:color w:val="0000FF"/>
              <w:u w:val="single"/>
              <w:lang w:eastAsia="en-GB"/>
            </w:rPr>
          </w:rPrChange>
        </w:rPr>
        <w:t>The MSP process should ensure that future safety of navigation issues is identified. Risk assessments will need to be conducted and possible mitigations identified. Mitigations may include: spatial/temporal separations, new routes, changes to AtoN / VTS strategy, or the need for new resources such as coastal monitoring emergency response capability.</w:t>
      </w:r>
    </w:p>
    <w:p w:rsidR="00110756" w:rsidRPr="004A3E2C" w:rsidRDefault="00110756" w:rsidP="00C33117">
      <w:r w:rsidRPr="00110756">
        <w:rPr>
          <w:rPrChange w:id="487" w:author="ernst">
            <w:rPr>
              <w:i/>
              <w:iCs/>
              <w:color w:val="0000FF"/>
              <w:u w:val="single"/>
              <w:lang w:eastAsia="en-GB"/>
            </w:rPr>
          </w:rPrChange>
        </w:rPr>
        <w:t>The leading authority should identify possible costs and benefits for each proposed scenario and how the MSP will be monitored in the future.</w:t>
      </w:r>
    </w:p>
    <w:p w:rsidR="00110756" w:rsidRPr="004A3E2C" w:rsidRDefault="00110756" w:rsidP="00C33117">
      <w:r w:rsidRPr="00110756">
        <w:rPr>
          <w:rPrChange w:id="488" w:author="ernst">
            <w:rPr>
              <w:i/>
              <w:iCs/>
              <w:color w:val="0000FF"/>
              <w:u w:val="single"/>
              <w:lang w:eastAsia="en-GB"/>
            </w:rPr>
          </w:rPrChange>
        </w:rPr>
        <w:t>Finally, the plan should be co-ordinated with neighbouring national maritime authority and comply with international conventions, regulations and guidelines, where possible.</w:t>
      </w:r>
    </w:p>
    <w:p w:rsidR="00110756" w:rsidRPr="004A3E2C" w:rsidRDefault="00110756" w:rsidP="00C33117">
      <w:r w:rsidRPr="00110756">
        <w:rPr>
          <w:rPrChange w:id="489" w:author="ernst">
            <w:rPr>
              <w:i/>
              <w:iCs/>
              <w:color w:val="0000FF"/>
              <w:u w:val="single"/>
              <w:lang w:eastAsia="en-GB"/>
            </w:rPr>
          </w:rPrChange>
        </w:rPr>
        <w:t>Outputs should include:</w:t>
      </w:r>
    </w:p>
    <w:p w:rsidR="00110756" w:rsidRDefault="00110756">
      <w:pPr>
        <w:numPr>
          <w:ilvl w:val="0"/>
          <w:numId w:val="32"/>
          <w:numberingChange w:id="490" w:author="Unknown" w:date="2016-04-21T16:04:00Z" w:original=""/>
        </w:numPr>
        <w:pPrChange w:id="491" w:author="Wim" w:date="2016-04-21T20:25:00Z">
          <w:pPr>
            <w:numPr>
              <w:numId w:val="33"/>
            </w:numPr>
            <w:tabs>
              <w:tab w:val="num" w:pos="360"/>
              <w:tab w:val="num" w:pos="720"/>
            </w:tabs>
            <w:ind w:left="720" w:hanging="720"/>
          </w:pPr>
        </w:pPrChange>
      </w:pPr>
      <w:r w:rsidRPr="00110756">
        <w:rPr>
          <w:rPrChange w:id="492" w:author="ernst">
            <w:rPr>
              <w:color w:val="0000FF"/>
              <w:u w:val="single"/>
            </w:rPr>
          </w:rPrChange>
        </w:rPr>
        <w:t>a trend scenario illustrating how the MSP area will look if present conditions continue without new management interventions;</w:t>
      </w:r>
    </w:p>
    <w:p w:rsidR="00110756" w:rsidRDefault="00110756">
      <w:pPr>
        <w:numPr>
          <w:ilvl w:val="0"/>
          <w:numId w:val="32"/>
          <w:numberingChange w:id="493" w:author="Unknown" w:date="2016-04-21T16:04:00Z" w:original=""/>
        </w:numPr>
        <w:pPrChange w:id="494" w:author="Wim" w:date="2016-04-21T20:25:00Z">
          <w:pPr>
            <w:numPr>
              <w:numId w:val="33"/>
            </w:numPr>
            <w:tabs>
              <w:tab w:val="num" w:pos="360"/>
              <w:tab w:val="num" w:pos="720"/>
            </w:tabs>
            <w:ind w:left="720" w:hanging="720"/>
          </w:pPr>
        </w:pPrChange>
      </w:pPr>
      <w:r w:rsidRPr="00110756">
        <w:rPr>
          <w:rPrChange w:id="495" w:author="ernst">
            <w:rPr>
              <w:color w:val="0000FF"/>
              <w:u w:val="single"/>
            </w:rPr>
          </w:rPrChange>
        </w:rPr>
        <w:t>alternative spatial sea use scenarios illustrating how the management area might look when human activities are redistributed based on new goals and objectives; and</w:t>
      </w:r>
    </w:p>
    <w:p w:rsidR="00110756" w:rsidRDefault="00110756">
      <w:pPr>
        <w:numPr>
          <w:ilvl w:val="0"/>
          <w:numId w:val="32"/>
          <w:numberingChange w:id="496" w:author="Unknown" w:date="2016-04-21T16:04:00Z" w:original=""/>
        </w:numPr>
        <w:pPrChange w:id="497" w:author="Wim" w:date="2016-04-21T20:25:00Z">
          <w:pPr>
            <w:numPr>
              <w:numId w:val="33"/>
            </w:numPr>
            <w:tabs>
              <w:tab w:val="num" w:pos="360"/>
              <w:tab w:val="num" w:pos="720"/>
            </w:tabs>
            <w:ind w:left="720" w:hanging="720"/>
          </w:pPr>
        </w:pPrChange>
      </w:pPr>
      <w:proofErr w:type="gramStart"/>
      <w:r w:rsidRPr="00110756">
        <w:rPr>
          <w:rPrChange w:id="498" w:author="ernst">
            <w:rPr>
              <w:color w:val="0000FF"/>
              <w:u w:val="single"/>
            </w:rPr>
          </w:rPrChange>
        </w:rPr>
        <w:t>a</w:t>
      </w:r>
      <w:proofErr w:type="gramEnd"/>
      <w:r w:rsidRPr="00110756">
        <w:rPr>
          <w:rPrChange w:id="499" w:author="ernst">
            <w:rPr>
              <w:color w:val="0000FF"/>
              <w:u w:val="single"/>
            </w:rPr>
          </w:rPrChange>
        </w:rPr>
        <w:t xml:space="preserve"> preferred scenario that provides the basis for identifying and selecting</w:t>
      </w:r>
      <w:r w:rsidRPr="005E0000">
        <w:t> </w:t>
      </w:r>
      <w:r w:rsidRPr="00110756">
        <w:rPr>
          <w:rPrChange w:id="500" w:author="ernst">
            <w:rPr>
              <w:color w:val="0000FF"/>
              <w:u w:val="single"/>
            </w:rPr>
          </w:rPrChange>
        </w:rPr>
        <w:t>management measures in the spatial management plan (Step 7).</w:t>
      </w:r>
    </w:p>
    <w:p w:rsidR="00110756" w:rsidRPr="004A3E2C" w:rsidRDefault="00110756" w:rsidP="00C33117"/>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501" w:author="ernst">
                  <w:rPr>
                    <w:i w:val="0"/>
                    <w:iCs w:val="0"/>
                    <w:color w:val="0000FF"/>
                    <w:u w:val="single"/>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502" w:author="ernst">
                  <w:rPr>
                    <w:color w:val="0000FF"/>
                    <w:u w:val="single"/>
                  </w:rPr>
                </w:rPrChange>
              </w:rPr>
              <w:t>Identify future needs.</w:t>
            </w:r>
          </w:p>
          <w:p w:rsidR="00110756" w:rsidRPr="004A3E2C" w:rsidRDefault="00110756" w:rsidP="00C33117">
            <w:r w:rsidRPr="00110756">
              <w:rPr>
                <w:rPrChange w:id="503" w:author="ernst">
                  <w:rPr>
                    <w:color w:val="0000FF"/>
                    <w:u w:val="single"/>
                  </w:rPr>
                </w:rPrChange>
              </w:rPr>
              <w:t>Review future scenarios and give an advice on their consequences for future on aid to navigation management</w:t>
            </w:r>
            <w:ins w:id="504" w:author="ernst" w:date="2016-10-24T17:23:00Z">
              <w:r>
                <w:t>, VTS</w:t>
              </w:r>
            </w:ins>
            <w:r w:rsidRPr="004A3E2C">
              <w:t>, maritime safety, costs and benefits.</w:t>
            </w:r>
          </w:p>
          <w:p w:rsidR="00110756" w:rsidRPr="004A3E2C" w:rsidRDefault="00110756" w:rsidP="00C33117">
            <w:r w:rsidRPr="004A3E2C">
              <w:t>Ensure compatibility of plans with neighbouring national maritime administrations.</w:t>
            </w:r>
          </w:p>
        </w:tc>
      </w:tr>
    </w:tbl>
    <w:p w:rsidR="00110756" w:rsidRPr="004A3E2C" w:rsidRDefault="00110756" w:rsidP="00C33117"/>
    <w:p w:rsidR="00110756" w:rsidRPr="004A3E2C" w:rsidRDefault="00110756" w:rsidP="00C33117">
      <w:pPr>
        <w:pStyle w:val="NormalBold"/>
      </w:pPr>
      <w:r w:rsidRPr="00110756">
        <w:rPr>
          <w:rPrChange w:id="505" w:author="ernst">
            <w:rPr>
              <w:b w:val="0"/>
              <w:bCs w:val="0"/>
              <w:color w:val="0000FF"/>
              <w:sz w:val="22"/>
              <w:szCs w:val="22"/>
              <w:u w:val="single"/>
            </w:rPr>
          </w:rPrChange>
        </w:rPr>
        <w:t xml:space="preserve">Step 7 </w:t>
      </w:r>
      <w:r w:rsidRPr="005E0000">
        <w:t>–</w:t>
      </w:r>
      <w:r w:rsidRPr="00110756">
        <w:rPr>
          <w:rPrChange w:id="506" w:author="ernst">
            <w:rPr>
              <w:b w:val="0"/>
              <w:bCs w:val="0"/>
              <w:color w:val="0000FF"/>
              <w:sz w:val="22"/>
              <w:szCs w:val="22"/>
              <w:u w:val="single"/>
            </w:rPr>
          </w:rPrChange>
        </w:rPr>
        <w:t xml:space="preserve"> Prepare and approve the MSP </w:t>
      </w:r>
    </w:p>
    <w:p w:rsidR="00110756" w:rsidRPr="004A3E2C" w:rsidRDefault="00110756" w:rsidP="00C33117">
      <w:r w:rsidRPr="00110756">
        <w:rPr>
          <w:rPrChange w:id="507" w:author="ernst">
            <w:rPr>
              <w:color w:val="0000FF"/>
              <w:u w:val="single"/>
            </w:rPr>
          </w:rPrChange>
        </w:rPr>
        <w:t xml:space="preserve">The </w:t>
      </w:r>
      <w:ins w:id="508" w:author="ernst" w:date="2016-10-24T17:26:00Z">
        <w:r>
          <w:t xml:space="preserve">MSP </w:t>
        </w:r>
      </w:ins>
      <w:r w:rsidRPr="004A3E2C">
        <w:t>lead</w:t>
      </w:r>
      <w:del w:id="509" w:author="ernst" w:date="2016-10-24T17:26:00Z">
        <w:r w:rsidRPr="004A3E2C" w:rsidDel="00EA5D29">
          <w:delText>ing</w:delText>
        </w:r>
      </w:del>
      <w:r w:rsidRPr="004A3E2C">
        <w:t xml:space="preserve"> authority should identify the best options for the MSP including risk mitigation and cost issues. The plan should be communicated to all stakeholders and identify any pre-implementation issues that will need to be addressed. These may include public relations, commissioning equipment/materials, and engaging the appropriate personnel. The plan will then be finalised</w:t>
      </w:r>
      <w:ins w:id="510" w:author="ernst" w:date="2016-10-24T17:29:00Z">
        <w:r>
          <w:t>, reviewed</w:t>
        </w:r>
      </w:ins>
      <w:r w:rsidRPr="004A3E2C">
        <w:t xml:space="preserve"> and approved.</w:t>
      </w:r>
    </w:p>
    <w:p w:rsidR="00110756" w:rsidRPr="004A3E2C" w:rsidRDefault="00110756" w:rsidP="00C33117">
      <w:r w:rsidRPr="004A3E2C">
        <w:t>Outputs are expected to include:</w:t>
      </w:r>
    </w:p>
    <w:p w:rsidR="00110756" w:rsidRDefault="00110756">
      <w:pPr>
        <w:numPr>
          <w:ilvl w:val="0"/>
          <w:numId w:val="29"/>
          <w:numberingChange w:id="511" w:author="Unknown" w:date="2016-04-21T16:04:00Z" w:original=""/>
        </w:numPr>
        <w:pPrChange w:id="512" w:author="Wim" w:date="2016-04-21T20:25:00Z">
          <w:pPr>
            <w:numPr>
              <w:numId w:val="34"/>
            </w:numPr>
            <w:tabs>
              <w:tab w:val="num" w:pos="360"/>
              <w:tab w:val="num" w:pos="720"/>
            </w:tabs>
            <w:ind w:left="720" w:hanging="720"/>
          </w:pPr>
        </w:pPrChange>
      </w:pPr>
      <w:r w:rsidRPr="004A3E2C">
        <w:t>an identification and evaluation of alterative management measures for the spatial management plan;</w:t>
      </w:r>
    </w:p>
    <w:p w:rsidR="00110756" w:rsidRDefault="00110756">
      <w:pPr>
        <w:numPr>
          <w:ilvl w:val="0"/>
          <w:numId w:val="29"/>
          <w:numberingChange w:id="513" w:author="Unknown" w:date="2016-04-21T16:04:00Z" w:original=""/>
        </w:numPr>
        <w:pPrChange w:id="514" w:author="Wim" w:date="2016-04-21T20:25:00Z">
          <w:pPr>
            <w:numPr>
              <w:numId w:val="34"/>
            </w:numPr>
            <w:tabs>
              <w:tab w:val="num" w:pos="360"/>
              <w:tab w:val="num" w:pos="720"/>
            </w:tabs>
            <w:ind w:left="720" w:hanging="720"/>
          </w:pPr>
        </w:pPrChange>
      </w:pPr>
      <w:r w:rsidRPr="004A3E2C">
        <w:t>identification of criteria for selecting alternative management measures; and</w:t>
      </w:r>
    </w:p>
    <w:p w:rsidR="00110756" w:rsidRDefault="00110756">
      <w:pPr>
        <w:numPr>
          <w:ilvl w:val="0"/>
          <w:numId w:val="29"/>
          <w:numberingChange w:id="515" w:author="Unknown" w:date="2016-04-21T16:04:00Z" w:original=""/>
        </w:numPr>
        <w:pPrChange w:id="516" w:author="Wim" w:date="2016-04-21T20:25:00Z">
          <w:pPr>
            <w:numPr>
              <w:numId w:val="34"/>
            </w:numPr>
            <w:tabs>
              <w:tab w:val="num" w:pos="360"/>
              <w:tab w:val="num" w:pos="720"/>
            </w:tabs>
            <w:ind w:left="720" w:hanging="720"/>
          </w:pPr>
        </w:pPrChange>
      </w:pPr>
      <w:proofErr w:type="gramStart"/>
      <w:r w:rsidRPr="004A3E2C">
        <w:lastRenderedPageBreak/>
        <w:t>a</w:t>
      </w:r>
      <w:proofErr w:type="gramEnd"/>
      <w:r w:rsidRPr="004A3E2C">
        <w:t xml:space="preserve"> comprehensive management plan, including if needed, a zoning plan.</w:t>
      </w:r>
    </w:p>
    <w:p w:rsidR="00110756" w:rsidRPr="004A3E2C" w:rsidRDefault="00110756" w:rsidP="00C33117"/>
    <w:tbl>
      <w:tblPr>
        <w:tblW w:w="88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4A3E2C">
              <w:t>Maritime Authorities Contributions and Work</w:t>
            </w:r>
          </w:p>
        </w:tc>
      </w:tr>
      <w:tr w:rsidR="00110756" w:rsidRPr="004A3E2C">
        <w:trPr>
          <w:cantSplit/>
          <w:trHeight w:val="934"/>
        </w:trPr>
        <w:tc>
          <w:tcPr>
            <w:tcW w:w="8882" w:type="dxa"/>
          </w:tcPr>
          <w:p w:rsidR="00110756" w:rsidRPr="004A3E2C" w:rsidRDefault="00110756" w:rsidP="00C33117">
            <w:r w:rsidRPr="00110756">
              <w:rPr>
                <w:rPrChange w:id="517" w:author="ernst">
                  <w:rPr>
                    <w:color w:val="0000FF"/>
                    <w:u w:val="single"/>
                  </w:rPr>
                </w:rPrChange>
              </w:rPr>
              <w:t>Identify best options for approving the preferred plan including risk mitigation and costs issues.</w:t>
            </w:r>
          </w:p>
          <w:p w:rsidR="00110756" w:rsidRPr="004A3E2C" w:rsidRDefault="00110756" w:rsidP="00C33117">
            <w:r w:rsidRPr="00110756">
              <w:rPr>
                <w:rPrChange w:id="518" w:author="ernst">
                  <w:rPr>
                    <w:color w:val="0000FF"/>
                    <w:u w:val="single"/>
                  </w:rPr>
                </w:rPrChange>
              </w:rPr>
              <w:t>Communicate the plan to all internal stakeholders.</w:t>
            </w:r>
          </w:p>
          <w:p w:rsidR="00110756" w:rsidRPr="004A3E2C" w:rsidRDefault="00110756" w:rsidP="00C33117">
            <w:r w:rsidRPr="00110756">
              <w:rPr>
                <w:rPrChange w:id="519" w:author="ernst">
                  <w:rPr>
                    <w:color w:val="0000FF"/>
                    <w:u w:val="single"/>
                  </w:rPr>
                </w:rPrChange>
              </w:rPr>
              <w:t>Confirm that external stakeholders will take part in charge of the maritime aids modification caused by their new activities which will have to be compatible with maritime safety needs.</w:t>
            </w:r>
          </w:p>
        </w:tc>
      </w:tr>
    </w:tbl>
    <w:p w:rsidR="00110756" w:rsidRPr="004A3E2C" w:rsidRDefault="00110756" w:rsidP="00C33117"/>
    <w:p w:rsidR="00110756" w:rsidRPr="004A3E2C" w:rsidRDefault="00110756" w:rsidP="00C33117">
      <w:pPr>
        <w:pStyle w:val="NormalBold"/>
      </w:pPr>
      <w:r w:rsidRPr="00110756">
        <w:rPr>
          <w:rPrChange w:id="520" w:author="ernst">
            <w:rPr>
              <w:b w:val="0"/>
              <w:bCs w:val="0"/>
              <w:color w:val="0000FF"/>
              <w:sz w:val="22"/>
              <w:szCs w:val="22"/>
              <w:u w:val="single"/>
            </w:rPr>
          </w:rPrChange>
        </w:rPr>
        <w:t xml:space="preserve">Step 8 </w:t>
      </w:r>
      <w:r w:rsidRPr="005E0000">
        <w:t>–</w:t>
      </w:r>
      <w:r w:rsidRPr="00110756">
        <w:rPr>
          <w:rPrChange w:id="521" w:author="ernst">
            <w:rPr>
              <w:b w:val="0"/>
              <w:bCs w:val="0"/>
              <w:color w:val="0000FF"/>
              <w:sz w:val="22"/>
              <w:szCs w:val="22"/>
              <w:u w:val="single"/>
            </w:rPr>
          </w:rPrChange>
        </w:rPr>
        <w:t xml:space="preserve"> Implement and enforce the MSP</w:t>
      </w:r>
    </w:p>
    <w:p w:rsidR="00110756" w:rsidRPr="004A3E2C" w:rsidRDefault="00110756" w:rsidP="00C33117">
      <w:r w:rsidRPr="00110756">
        <w:rPr>
          <w:rPrChange w:id="522" w:author="ernst">
            <w:rPr>
              <w:color w:val="0000FF"/>
              <w:u w:val="single"/>
            </w:rPr>
          </w:rPrChange>
        </w:rPr>
        <w:t xml:space="preserve">The leading authority will ensure the promulgation of the MSP. At this step the MSP should be executed including issues of regulatory changes, notifications, </w:t>
      </w:r>
      <w:proofErr w:type="gramStart"/>
      <w:r w:rsidRPr="00110756">
        <w:rPr>
          <w:rPrChange w:id="523" w:author="ernst">
            <w:rPr>
              <w:color w:val="0000FF"/>
              <w:u w:val="single"/>
            </w:rPr>
          </w:rPrChange>
        </w:rPr>
        <w:t>step</w:t>
      </w:r>
      <w:proofErr w:type="gramEnd"/>
      <w:r w:rsidRPr="00110756">
        <w:rPr>
          <w:rPrChange w:id="524" w:author="ernst">
            <w:rPr>
              <w:color w:val="0000FF"/>
              <w:u w:val="single"/>
            </w:rPr>
          </w:rPrChange>
        </w:rPr>
        <w:t xml:space="preserve">-by-step implementation and enforcement activities. Project management techniques should be utilised to ensure that the implementation is timely, efficient and </w:t>
      </w:r>
      <w:proofErr w:type="spellStart"/>
      <w:r w:rsidRPr="00110756">
        <w:rPr>
          <w:rPrChange w:id="525" w:author="ernst">
            <w:rPr>
              <w:color w:val="0000FF"/>
              <w:u w:val="single"/>
            </w:rPr>
          </w:rPrChange>
        </w:rPr>
        <w:t>well co-ordinated</w:t>
      </w:r>
      <w:proofErr w:type="spellEnd"/>
      <w:r w:rsidRPr="00110756">
        <w:rPr>
          <w:rPrChange w:id="526" w:author="ernst">
            <w:rPr>
              <w:color w:val="0000FF"/>
              <w:u w:val="single"/>
            </w:rPr>
          </w:rPrChange>
        </w:rPr>
        <w:t xml:space="preserve"> with other authorities, agencies and stakeholders. Monitoring activities of the plan should be activated during this stage.</w:t>
      </w:r>
    </w:p>
    <w:p w:rsidR="00110756" w:rsidRPr="004A3E2C" w:rsidRDefault="00110756" w:rsidP="00C33117">
      <w:r w:rsidRPr="00110756">
        <w:rPr>
          <w:rPrChange w:id="527" w:author="ernst">
            <w:rPr>
              <w:color w:val="0000FF"/>
              <w:u w:val="single"/>
            </w:rPr>
          </w:rPrChange>
        </w:rPr>
        <w:t>The output is expected to be a clear identification of actions required to implement, ensure compliance with, and enforce the spatial management plan.</w:t>
      </w:r>
    </w:p>
    <w:tbl>
      <w:tblPr>
        <w:tblW w:w="88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528" w:author="ernst">
                  <w:rPr>
                    <w:i w:val="0"/>
                    <w:iCs w:val="0"/>
                    <w:color w:val="0000FF"/>
                    <w:u w:val="single"/>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529" w:author="ernst">
                  <w:rPr>
                    <w:color w:val="0000FF"/>
                    <w:u w:val="single"/>
                  </w:rPr>
                </w:rPrChange>
              </w:rPr>
              <w:t>Plan actions required to implement MSP and to insure compliance between maritime safety activities and MSP.</w:t>
            </w:r>
          </w:p>
          <w:p w:rsidR="00110756" w:rsidRPr="004A3E2C" w:rsidRDefault="00110756" w:rsidP="00C33117">
            <w:r w:rsidRPr="00110756">
              <w:rPr>
                <w:rPrChange w:id="530" w:author="ernst">
                  <w:rPr>
                    <w:color w:val="0000FF"/>
                    <w:u w:val="single"/>
                  </w:rPr>
                </w:rPrChange>
              </w:rPr>
              <w:t>Program budget, organize and coordinate internal and external resources to work on MSP implementation for maritime safety.</w:t>
            </w:r>
          </w:p>
          <w:p w:rsidR="00110756" w:rsidRPr="004A3E2C" w:rsidRDefault="00110756" w:rsidP="00C33117">
            <w:r w:rsidRPr="00110756">
              <w:rPr>
                <w:rPrChange w:id="531" w:author="ernst">
                  <w:rPr>
                    <w:color w:val="0000FF"/>
                    <w:u w:val="single"/>
                  </w:rPr>
                </w:rPrChange>
              </w:rPr>
              <w:t>Activate monitoring tools for MSP on maritime safety.</w:t>
            </w:r>
          </w:p>
        </w:tc>
      </w:tr>
    </w:tbl>
    <w:p w:rsidR="00110756" w:rsidRPr="004A3E2C" w:rsidRDefault="00110756" w:rsidP="00C33117"/>
    <w:p w:rsidR="00110756" w:rsidRPr="004A3E2C" w:rsidRDefault="00110756" w:rsidP="00C33117">
      <w:pPr>
        <w:pStyle w:val="NormalBold"/>
      </w:pPr>
      <w:r w:rsidRPr="00110756">
        <w:rPr>
          <w:rPrChange w:id="532" w:author="ernst">
            <w:rPr>
              <w:b w:val="0"/>
              <w:bCs w:val="0"/>
              <w:color w:val="0000FF"/>
              <w:sz w:val="22"/>
              <w:szCs w:val="22"/>
              <w:u w:val="single"/>
            </w:rPr>
          </w:rPrChange>
        </w:rPr>
        <w:t xml:space="preserve">Step 9 </w:t>
      </w:r>
      <w:r w:rsidRPr="005E0000">
        <w:t>–</w:t>
      </w:r>
      <w:r w:rsidRPr="00110756">
        <w:rPr>
          <w:rPrChange w:id="533" w:author="ernst">
            <w:rPr>
              <w:b w:val="0"/>
              <w:bCs w:val="0"/>
              <w:color w:val="0000FF"/>
              <w:sz w:val="22"/>
              <w:szCs w:val="22"/>
              <w:u w:val="single"/>
            </w:rPr>
          </w:rPrChange>
        </w:rPr>
        <w:t xml:space="preserve"> Monitor and evaluate the MSP</w:t>
      </w:r>
    </w:p>
    <w:p w:rsidR="00110756" w:rsidRPr="004A3E2C" w:rsidRDefault="00110756" w:rsidP="00C33117">
      <w:r w:rsidRPr="00110756">
        <w:rPr>
          <w:rPrChange w:id="534" w:author="ernst">
            <w:rPr>
              <w:color w:val="0000FF"/>
              <w:u w:val="single"/>
            </w:rPr>
          </w:rPrChange>
        </w:rPr>
        <w:t>Monitoring activities as defined should be carried out to assess and evaluate the effectiveness of the plan. During this stage, periodic progress reports should be published about the performance of the plan, and any problems identified and analysed.</w:t>
      </w:r>
    </w:p>
    <w:p w:rsidR="00110756" w:rsidRPr="004A3E2C" w:rsidRDefault="00110756" w:rsidP="00C33117">
      <w:r w:rsidRPr="00110756">
        <w:rPr>
          <w:rPrChange w:id="535" w:author="ernst">
            <w:rPr>
              <w:color w:val="0000FF"/>
              <w:u w:val="single"/>
            </w:rPr>
          </w:rPrChange>
        </w:rPr>
        <w:t>Outputs should include:</w:t>
      </w:r>
    </w:p>
    <w:p w:rsidR="00110756" w:rsidRDefault="00110756">
      <w:pPr>
        <w:numPr>
          <w:ilvl w:val="0"/>
          <w:numId w:val="30"/>
          <w:numberingChange w:id="536" w:author="Unknown" w:date="2016-04-21T16:04:00Z" w:original=""/>
        </w:numPr>
        <w:pPrChange w:id="537" w:author="Wim" w:date="2016-04-21T20:25:00Z">
          <w:pPr>
            <w:numPr>
              <w:numId w:val="35"/>
            </w:numPr>
            <w:tabs>
              <w:tab w:val="num" w:pos="360"/>
              <w:tab w:val="num" w:pos="720"/>
            </w:tabs>
            <w:ind w:left="720" w:hanging="720"/>
          </w:pPr>
        </w:pPrChange>
      </w:pPr>
      <w:r w:rsidRPr="00110756">
        <w:rPr>
          <w:rPrChange w:id="538" w:author="ernst">
            <w:rPr>
              <w:color w:val="0000FF"/>
              <w:u w:val="single"/>
            </w:rPr>
          </w:rPrChange>
        </w:rPr>
        <w:t>a monitoring system designed to measure indicators of the performance of marine spatial management measures;</w:t>
      </w:r>
    </w:p>
    <w:p w:rsidR="00110756" w:rsidRDefault="00110756">
      <w:pPr>
        <w:numPr>
          <w:ilvl w:val="0"/>
          <w:numId w:val="30"/>
          <w:numberingChange w:id="539" w:author="Unknown" w:date="2016-04-21T16:04:00Z" w:original=""/>
        </w:numPr>
        <w:pPrChange w:id="540" w:author="Wim" w:date="2016-04-21T20:25:00Z">
          <w:pPr>
            <w:numPr>
              <w:numId w:val="35"/>
            </w:numPr>
            <w:tabs>
              <w:tab w:val="num" w:pos="360"/>
              <w:tab w:val="num" w:pos="720"/>
            </w:tabs>
            <w:ind w:left="720" w:hanging="720"/>
          </w:pPr>
        </w:pPrChange>
      </w:pPr>
      <w:r w:rsidRPr="00110756">
        <w:rPr>
          <w:rPrChange w:id="541" w:author="ernst">
            <w:rPr>
              <w:color w:val="0000FF"/>
              <w:u w:val="single"/>
            </w:rPr>
          </w:rPrChange>
        </w:rPr>
        <w:t>information on the performance of marine spatial management measures that will be used for evaluation; and</w:t>
      </w:r>
    </w:p>
    <w:p w:rsidR="00110756" w:rsidRDefault="00110756">
      <w:pPr>
        <w:numPr>
          <w:ilvl w:val="0"/>
          <w:numId w:val="30"/>
          <w:numberingChange w:id="542" w:author="Unknown" w:date="2016-04-21T16:04:00Z" w:original=""/>
        </w:numPr>
        <w:pPrChange w:id="543" w:author="Wim" w:date="2016-04-21T20:25:00Z">
          <w:pPr>
            <w:numPr>
              <w:numId w:val="35"/>
            </w:numPr>
            <w:tabs>
              <w:tab w:val="num" w:pos="360"/>
              <w:tab w:val="num" w:pos="720"/>
            </w:tabs>
            <w:ind w:left="720" w:hanging="720"/>
          </w:pPr>
        </w:pPrChange>
      </w:pPr>
      <w:proofErr w:type="gramStart"/>
      <w:r w:rsidRPr="00110756">
        <w:rPr>
          <w:rPrChange w:id="544" w:author="ernst">
            <w:rPr>
              <w:color w:val="0000FF"/>
              <w:u w:val="single"/>
            </w:rPr>
          </w:rPrChange>
        </w:rPr>
        <w:t>periodic</w:t>
      </w:r>
      <w:proofErr w:type="gramEnd"/>
      <w:r w:rsidRPr="00110756">
        <w:rPr>
          <w:rPrChange w:id="545" w:author="ernst">
            <w:rPr>
              <w:color w:val="0000FF"/>
              <w:u w:val="single"/>
            </w:rPr>
          </w:rPrChange>
        </w:rPr>
        <w:t xml:space="preserve"> reports to decision makers, stakeholders, and the public about the performance of the marine spatial management plan.</w:t>
      </w:r>
    </w:p>
    <w:p w:rsidR="00110756" w:rsidRPr="004A3E2C" w:rsidRDefault="00110756" w:rsidP="00C33117"/>
    <w:tbl>
      <w:tblPr>
        <w:tblW w:w="88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keeptogether"/>
              <w:rPr>
                <w:i/>
                <w:iCs/>
              </w:rPr>
            </w:pPr>
            <w:r w:rsidRPr="00110756">
              <w:rPr>
                <w:i/>
                <w:iCs/>
                <w:rPrChange w:id="546" w:author="ernst">
                  <w:rPr>
                    <w:i/>
                    <w:iCs/>
                    <w:color w:val="0000FF"/>
                    <w:u w:val="single"/>
                  </w:rPr>
                </w:rPrChange>
              </w:rPr>
              <w:lastRenderedPageBreak/>
              <w:t>Maritime Authorities Contributions and Work</w:t>
            </w:r>
          </w:p>
        </w:tc>
      </w:tr>
      <w:tr w:rsidR="00110756" w:rsidRPr="004A3E2C">
        <w:trPr>
          <w:cantSplit/>
        </w:trPr>
        <w:tc>
          <w:tcPr>
            <w:tcW w:w="8882" w:type="dxa"/>
          </w:tcPr>
          <w:p w:rsidR="00110756" w:rsidRPr="004A3E2C" w:rsidRDefault="00110756" w:rsidP="00C33117">
            <w:r w:rsidRPr="00110756">
              <w:rPr>
                <w:rPrChange w:id="547" w:author="ernst">
                  <w:rPr>
                    <w:color w:val="0000FF"/>
                    <w:u w:val="single"/>
                  </w:rPr>
                </w:rPrChange>
              </w:rPr>
              <w:t>Monitoring for periodic reports: identify costs, benefits, improvements generated by activities in compliance with the MSP.</w:t>
            </w:r>
          </w:p>
          <w:p w:rsidR="00110756" w:rsidRPr="004A3E2C" w:rsidRDefault="00110756" w:rsidP="00C33117">
            <w:r w:rsidRPr="00110756">
              <w:rPr>
                <w:rPrChange w:id="548" w:author="ernst">
                  <w:rPr>
                    <w:color w:val="0000FF"/>
                    <w:u w:val="single"/>
                  </w:rPr>
                </w:rPrChange>
              </w:rPr>
              <w:t>Monitoring of reported incidents and effectiveness of mitigating measures.</w:t>
            </w:r>
          </w:p>
        </w:tc>
      </w:tr>
    </w:tbl>
    <w:p w:rsidR="00110756" w:rsidRPr="004A3E2C" w:rsidRDefault="00110756" w:rsidP="00C33117">
      <w:pPr>
        <w:pStyle w:val="NormalBold"/>
      </w:pPr>
      <w:r w:rsidRPr="00110756">
        <w:rPr>
          <w:rPrChange w:id="549" w:author="ernst">
            <w:rPr>
              <w:b w:val="0"/>
              <w:bCs w:val="0"/>
              <w:color w:val="0000FF"/>
              <w:sz w:val="22"/>
              <w:szCs w:val="22"/>
              <w:u w:val="single"/>
            </w:rPr>
          </w:rPrChange>
        </w:rPr>
        <w:t xml:space="preserve">Step 10 </w:t>
      </w:r>
      <w:r w:rsidRPr="005E0000">
        <w:t>–</w:t>
      </w:r>
      <w:r w:rsidRPr="00110756">
        <w:rPr>
          <w:rPrChange w:id="550" w:author="ernst">
            <w:rPr>
              <w:b w:val="0"/>
              <w:bCs w:val="0"/>
              <w:color w:val="0000FF"/>
              <w:sz w:val="22"/>
              <w:szCs w:val="22"/>
              <w:u w:val="single"/>
            </w:rPr>
          </w:rPrChange>
        </w:rPr>
        <w:t xml:space="preserve"> Adapt the spatial management process</w:t>
      </w:r>
    </w:p>
    <w:p w:rsidR="00110756" w:rsidRPr="004A3E2C" w:rsidRDefault="00110756" w:rsidP="00C33117">
      <w:r w:rsidRPr="00110756">
        <w:rPr>
          <w:rPrChange w:id="551" w:author="ernst">
            <w:rPr>
              <w:color w:val="0000FF"/>
              <w:u w:val="single"/>
            </w:rPr>
          </w:rPrChange>
        </w:rPr>
        <w:t xml:space="preserve">All information gained during the entire implementation of the MSP should be used to amend the existing plan to ensure continuous improvement of the plan. </w:t>
      </w:r>
      <w:proofErr w:type="gramStart"/>
      <w:r w:rsidRPr="00110756">
        <w:rPr>
          <w:rPrChange w:id="552" w:author="ernst">
            <w:rPr>
              <w:color w:val="0000FF"/>
              <w:u w:val="single"/>
            </w:rPr>
          </w:rPrChange>
        </w:rPr>
        <w:t>When necessary step 2 is revisited for additional financial support.</w:t>
      </w:r>
      <w:proofErr w:type="gramEnd"/>
    </w:p>
    <w:p w:rsidR="00110756" w:rsidRDefault="00110756">
      <w:pPr>
        <w:numPr>
          <w:ilvl w:val="0"/>
          <w:numId w:val="31"/>
          <w:numberingChange w:id="553" w:author="Unknown" w:date="2016-04-21T16:04:00Z" w:original=""/>
        </w:numPr>
        <w:pPrChange w:id="554" w:author="Wim" w:date="2016-04-21T20:25:00Z">
          <w:pPr>
            <w:numPr>
              <w:numId w:val="36"/>
            </w:numPr>
            <w:tabs>
              <w:tab w:val="num" w:pos="360"/>
              <w:tab w:val="num" w:pos="720"/>
            </w:tabs>
            <w:ind w:left="720" w:hanging="720"/>
          </w:pPr>
        </w:pPrChange>
      </w:pPr>
      <w:r w:rsidRPr="00110756">
        <w:rPr>
          <w:rPrChange w:id="555" w:author="ernst">
            <w:rPr>
              <w:color w:val="0000FF"/>
              <w:u w:val="single"/>
            </w:rPr>
          </w:rPrChange>
        </w:rPr>
        <w:t>Outputs should include:</w:t>
      </w:r>
    </w:p>
    <w:p w:rsidR="00110756" w:rsidRDefault="00110756">
      <w:pPr>
        <w:numPr>
          <w:ilvl w:val="0"/>
          <w:numId w:val="31"/>
          <w:numberingChange w:id="556" w:author="Unknown" w:date="2016-04-21T16:04:00Z" w:original=""/>
        </w:numPr>
        <w:pPrChange w:id="557" w:author="Wim" w:date="2016-04-21T20:25:00Z">
          <w:pPr>
            <w:numPr>
              <w:numId w:val="36"/>
            </w:numPr>
            <w:tabs>
              <w:tab w:val="num" w:pos="360"/>
              <w:tab w:val="num" w:pos="720"/>
            </w:tabs>
            <w:ind w:left="720" w:hanging="720"/>
          </w:pPr>
        </w:pPrChange>
      </w:pPr>
      <w:r w:rsidRPr="00110756">
        <w:rPr>
          <w:rPrChange w:id="558" w:author="ernst">
            <w:rPr>
              <w:color w:val="0000FF"/>
              <w:u w:val="single"/>
            </w:rPr>
          </w:rPrChange>
        </w:rPr>
        <w:t>proposals for adapting management goals, objectives, outcomes and strategies for the next round of planning; and</w:t>
      </w:r>
    </w:p>
    <w:p w:rsidR="00110756" w:rsidRDefault="00110756">
      <w:pPr>
        <w:numPr>
          <w:ilvl w:val="0"/>
          <w:numId w:val="31"/>
          <w:numberingChange w:id="559" w:author="Unknown" w:date="2016-04-21T16:04:00Z" w:original=""/>
        </w:numPr>
        <w:pPrChange w:id="560" w:author="Wim" w:date="2016-04-21T20:25:00Z">
          <w:pPr>
            <w:numPr>
              <w:numId w:val="36"/>
            </w:numPr>
            <w:tabs>
              <w:tab w:val="num" w:pos="360"/>
              <w:tab w:val="num" w:pos="720"/>
            </w:tabs>
            <w:ind w:left="720" w:hanging="720"/>
          </w:pPr>
        </w:pPrChange>
      </w:pPr>
      <w:r w:rsidRPr="00110756">
        <w:rPr>
          <w:rPrChange w:id="561" w:author="ernst">
            <w:rPr>
              <w:color w:val="0000FF"/>
              <w:u w:val="single"/>
            </w:rPr>
          </w:rPrChange>
        </w:rPr>
        <w:t>identification of applied research needs,</w:t>
      </w:r>
    </w:p>
    <w:p w:rsidR="00110756" w:rsidRPr="004A3E2C" w:rsidRDefault="00110756" w:rsidP="00C33117"/>
    <w:tbl>
      <w:tblPr>
        <w:tblW w:w="88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562" w:author="ernst">
                  <w:rPr>
                    <w:i w:val="0"/>
                    <w:iCs w:val="0"/>
                    <w:color w:val="0000FF"/>
                    <w:u w:val="single"/>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563" w:author="ernst">
                  <w:rPr>
                    <w:color w:val="0000FF"/>
                    <w:u w:val="single"/>
                  </w:rPr>
                </w:rPrChange>
              </w:rPr>
              <w:t>Use monitoring stage analysis and identify the new needs for future improvement.</w:t>
            </w:r>
          </w:p>
        </w:tc>
      </w:tr>
    </w:tbl>
    <w:p w:rsidR="00110756" w:rsidRPr="004A3E2C" w:rsidRDefault="00110756" w:rsidP="00C33117">
      <w:pPr>
        <w:pStyle w:val="BodyText"/>
        <w:rPr>
          <w:lang w:val="en-GB" w:eastAsia="de-DE"/>
        </w:rPr>
      </w:pPr>
      <w:bookmarkStart w:id="564" w:name="_Toc420481402"/>
      <w:bookmarkStart w:id="565" w:name="_Toc420483029"/>
      <w:bookmarkStart w:id="566" w:name="_Ref369701170"/>
      <w:bookmarkEnd w:id="564"/>
      <w:bookmarkEnd w:id="565"/>
    </w:p>
    <w:p w:rsidR="00110756" w:rsidRPr="00110756" w:rsidRDefault="00110756" w:rsidP="00C33117">
      <w:pPr>
        <w:pStyle w:val="Heading1"/>
        <w:numPr>
          <w:numberingChange w:id="567" w:author="Unknown" w:date="2016-04-21T16:04:00Z" w:original="%1:4:0:."/>
        </w:numPr>
        <w:rPr>
          <w:lang w:val="en-GB"/>
          <w:rPrChange w:id="568" w:author="Unknown">
            <w:rPr/>
          </w:rPrChange>
        </w:rPr>
      </w:pPr>
      <w:bookmarkStart w:id="569" w:name="_Toc420582526"/>
      <w:bookmarkStart w:id="570" w:name="_Toc446066512"/>
      <w:bookmarkStart w:id="571" w:name="_Toc446083022"/>
      <w:ins w:id="572" w:author="ernst" w:date="2016-10-24T15:23:00Z">
        <w:r w:rsidRPr="00110756">
          <w:rPr>
            <w:lang w:val="en-GB"/>
            <w:rPrChange w:id="573" w:author="ernst" w:date="2016-10-24T17:08:00Z">
              <w:rPr>
                <w:b w:val="0"/>
                <w:bCs w:val="0"/>
                <w:caps w:val="0"/>
                <w:color w:val="0000FF"/>
                <w:kern w:val="0"/>
                <w:u w:val="single"/>
                <w:lang w:val="en-GB" w:eastAsia="en-US"/>
              </w:rPr>
            </w:rPrChange>
          </w:rPr>
          <w:t>Maritime spatial data infrastructur</w:t>
        </w:r>
      </w:ins>
      <w:ins w:id="574" w:author="ernst" w:date="2016-10-24T15:24:00Z">
        <w:r w:rsidRPr="00110756">
          <w:rPr>
            <w:lang w:val="en-GB"/>
            <w:rPrChange w:id="575" w:author="ernst" w:date="2016-10-24T17:08:00Z">
              <w:rPr>
                <w:b w:val="0"/>
                <w:bCs w:val="0"/>
                <w:caps w:val="0"/>
                <w:color w:val="0000FF"/>
                <w:kern w:val="0"/>
                <w:u w:val="single"/>
                <w:lang w:val="en-GB" w:eastAsia="en-US"/>
              </w:rPr>
            </w:rPrChange>
          </w:rPr>
          <w:t>e</w:t>
        </w:r>
      </w:ins>
      <w:ins w:id="576" w:author="ernst" w:date="2016-10-24T15:23:00Z">
        <w:r w:rsidRPr="00110756">
          <w:rPr>
            <w:lang w:val="en-GB"/>
            <w:rPrChange w:id="577" w:author="ernst">
              <w:rPr>
                <w:b w:val="0"/>
                <w:bCs w:val="0"/>
                <w:caps w:val="0"/>
                <w:color w:val="0000FF"/>
                <w:kern w:val="0"/>
                <w:u w:val="single"/>
                <w:lang w:val="en-GB" w:eastAsia="en-US"/>
              </w:rPr>
            </w:rPrChange>
          </w:rPr>
          <w:t xml:space="preserve"> </w:t>
        </w:r>
      </w:ins>
      <w:ins w:id="578" w:author="ernst" w:date="2016-10-27T09:29:00Z">
        <w:r>
          <w:rPr>
            <w:lang w:val="en-GB"/>
          </w:rPr>
          <w:t>together with</w:t>
        </w:r>
      </w:ins>
      <w:ins w:id="579" w:author="ernst" w:date="2016-10-24T15:23:00Z">
        <w:r w:rsidRPr="00110756">
          <w:rPr>
            <w:lang w:val="en-GB"/>
            <w:rPrChange w:id="580" w:author="ernst" w:date="2016-10-24T17:08:00Z">
              <w:rPr>
                <w:b w:val="0"/>
                <w:bCs w:val="0"/>
                <w:caps w:val="0"/>
                <w:color w:val="0000FF"/>
                <w:kern w:val="0"/>
                <w:u w:val="single"/>
                <w:lang w:val="en-GB" w:eastAsia="en-US"/>
              </w:rPr>
            </w:rPrChange>
          </w:rPr>
          <w:t xml:space="preserve"> </w:t>
        </w:r>
      </w:ins>
      <w:r w:rsidRPr="00110756">
        <w:rPr>
          <w:lang w:val="en-GB"/>
          <w:rPrChange w:id="581" w:author="ernst" w:date="2016-10-24T17:08:00Z">
            <w:rPr>
              <w:b w:val="0"/>
              <w:bCs w:val="0"/>
              <w:caps w:val="0"/>
              <w:color w:val="0000FF"/>
              <w:kern w:val="0"/>
              <w:u w:val="single"/>
              <w:lang w:val="en-GB" w:eastAsia="en-US"/>
            </w:rPr>
          </w:rPrChange>
        </w:rPr>
        <w:t>Geographical Information System</w:t>
      </w:r>
      <w:ins w:id="582" w:author="ernst" w:date="2016-10-27T09:30:00Z">
        <w:r>
          <w:rPr>
            <w:lang w:val="en-GB"/>
          </w:rPr>
          <w:t>s</w:t>
        </w:r>
      </w:ins>
      <w:r w:rsidRPr="00110756">
        <w:rPr>
          <w:lang w:val="en-GB"/>
          <w:rPrChange w:id="583" w:author="ernst" w:date="2016-10-24T17:08:00Z">
            <w:rPr>
              <w:b w:val="0"/>
              <w:bCs w:val="0"/>
              <w:caps w:val="0"/>
              <w:color w:val="0000FF"/>
              <w:kern w:val="0"/>
              <w:u w:val="single"/>
              <w:lang w:val="en-GB" w:eastAsia="en-US"/>
            </w:rPr>
          </w:rPrChange>
        </w:rPr>
        <w:t xml:space="preserve"> </w:t>
      </w:r>
      <w:del w:id="584" w:author="ernst" w:date="2016-10-24T15:24:00Z">
        <w:r w:rsidRPr="00110756">
          <w:rPr>
            <w:lang w:val="en-GB"/>
            <w:rPrChange w:id="585" w:author="ernst" w:date="2016-10-24T17:08:00Z">
              <w:rPr>
                <w:b w:val="0"/>
                <w:bCs w:val="0"/>
                <w:caps w:val="0"/>
                <w:color w:val="0000FF"/>
                <w:kern w:val="0"/>
                <w:u w:val="single"/>
                <w:lang w:val="en-GB" w:eastAsia="en-US"/>
              </w:rPr>
            </w:rPrChange>
          </w:rPr>
          <w:delText>(GIS)</w:delText>
        </w:r>
        <w:bookmarkEnd w:id="569"/>
        <w:bookmarkEnd w:id="570"/>
        <w:bookmarkEnd w:id="571"/>
        <w:r w:rsidRPr="00110756">
          <w:rPr>
            <w:lang w:val="en-GB"/>
            <w:rPrChange w:id="586" w:author="ernst" w:date="2016-10-24T17:08:00Z">
              <w:rPr>
                <w:b w:val="0"/>
                <w:bCs w:val="0"/>
                <w:caps w:val="0"/>
                <w:color w:val="0000FF"/>
                <w:kern w:val="0"/>
                <w:u w:val="single"/>
                <w:lang w:val="en-GB" w:eastAsia="en-US"/>
              </w:rPr>
            </w:rPrChange>
          </w:rPr>
          <w:delText xml:space="preserve"> </w:delText>
        </w:r>
      </w:del>
    </w:p>
    <w:p w:rsidR="00110756" w:rsidRPr="004A3E2C" w:rsidRDefault="00110756" w:rsidP="00C33117">
      <w:pPr>
        <w:numPr>
          <w:ins w:id="587" w:author="ernst" w:date="2016-10-24T15:32:00Z"/>
        </w:numPr>
        <w:rPr>
          <w:ins w:id="588" w:author="ernst" w:date="2016-10-24T15:32:00Z"/>
        </w:rPr>
      </w:pPr>
      <w:ins w:id="589" w:author="ernst" w:date="2016-10-24T15:32:00Z">
        <w:r w:rsidRPr="004A3E2C">
          <w:t xml:space="preserve">Good decisions </w:t>
        </w:r>
      </w:ins>
      <w:ins w:id="590" w:author="ernst" w:date="2016-10-24T15:34:00Z">
        <w:r w:rsidRPr="004A3E2C">
          <w:t>require good data. This is particularly true in potentially contentious situations.</w:t>
        </w:r>
      </w:ins>
      <w:ins w:id="591" w:author="ernst" w:date="2016-10-24T15:36:00Z">
        <w:r>
          <w:t xml:space="preserve"> </w:t>
        </w:r>
      </w:ins>
      <w:ins w:id="592" w:author="ernst" w:date="2016-10-25T09:37:00Z">
        <w:r>
          <w:t>I</w:t>
        </w:r>
      </w:ins>
      <w:ins w:id="593" w:author="ernst" w:date="2016-10-24T15:36:00Z">
        <w:r w:rsidRPr="004A3E2C">
          <w:t xml:space="preserve">nformation from </w:t>
        </w:r>
      </w:ins>
      <w:ins w:id="594" w:author="ernst" w:date="2016-10-24T16:08:00Z">
        <w:r w:rsidRPr="004A3E2C">
          <w:t>non-official sources</w:t>
        </w:r>
      </w:ins>
      <w:ins w:id="595" w:author="ernst" w:date="2016-10-25T09:36:00Z">
        <w:r>
          <w:t>,</w:t>
        </w:r>
      </w:ins>
      <w:ins w:id="596" w:author="ernst" w:date="2016-10-24T16:08:00Z">
        <w:r w:rsidRPr="004A3E2C">
          <w:t xml:space="preserve"> </w:t>
        </w:r>
      </w:ins>
      <w:ins w:id="597" w:author="ernst" w:date="2016-10-24T16:09:00Z">
        <w:r w:rsidRPr="004A3E2C">
          <w:t>or not validated by the proper authority</w:t>
        </w:r>
      </w:ins>
      <w:ins w:id="598" w:author="ernst" w:date="2016-10-25T09:36:00Z">
        <w:r>
          <w:t>,</w:t>
        </w:r>
      </w:ins>
      <w:ins w:id="599" w:author="ernst" w:date="2016-10-24T16:09:00Z">
        <w:r w:rsidRPr="004A3E2C">
          <w:t xml:space="preserve"> </w:t>
        </w:r>
      </w:ins>
      <w:ins w:id="600" w:author="ernst" w:date="2016-10-24T15:36:00Z">
        <w:r w:rsidRPr="004A3E2C">
          <w:t xml:space="preserve">can be </w:t>
        </w:r>
      </w:ins>
      <w:ins w:id="601" w:author="ernst" w:date="2016-10-24T16:18:00Z">
        <w:r w:rsidRPr="004A3E2C">
          <w:t>useful and</w:t>
        </w:r>
      </w:ins>
      <w:ins w:id="602" w:author="ernst" w:date="2016-10-24T15:36:00Z">
        <w:r>
          <w:t xml:space="preserve"> should not be ignored</w:t>
        </w:r>
      </w:ins>
      <w:ins w:id="603" w:author="ernst" w:date="2016-10-25T09:38:00Z">
        <w:r>
          <w:t>. However,</w:t>
        </w:r>
      </w:ins>
      <w:ins w:id="604" w:author="ernst" w:date="2016-10-24T15:36:00Z">
        <w:r w:rsidRPr="004A3E2C">
          <w:t xml:space="preserve"> it is</w:t>
        </w:r>
      </w:ins>
      <w:ins w:id="605" w:author="ernst" w:date="2016-10-24T16:13:00Z">
        <w:r w:rsidRPr="004A3E2C">
          <w:t xml:space="preserve"> essential that all information necessary for</w:t>
        </w:r>
      </w:ins>
      <w:ins w:id="606" w:author="ernst" w:date="2016-10-24T16:16:00Z">
        <w:r w:rsidRPr="004A3E2C">
          <w:t xml:space="preserve"> proper decision making is </w:t>
        </w:r>
      </w:ins>
      <w:ins w:id="607" w:author="ernst" w:date="2016-10-24T16:17:00Z">
        <w:r w:rsidRPr="004A3E2C">
          <w:t>available</w:t>
        </w:r>
      </w:ins>
      <w:ins w:id="608" w:author="ernst" w:date="2016-10-24T16:16:00Z">
        <w:r w:rsidRPr="004A3E2C">
          <w:t xml:space="preserve"> </w:t>
        </w:r>
      </w:ins>
      <w:ins w:id="609" w:author="ernst" w:date="2016-10-24T16:17:00Z">
        <w:r w:rsidRPr="004A3E2C">
          <w:t>in a useable format and with a known quality.</w:t>
        </w:r>
      </w:ins>
      <w:ins w:id="610" w:author="ernst" w:date="2016-10-24T16:18:00Z">
        <w:r w:rsidRPr="004A3E2C">
          <w:t xml:space="preserve"> </w:t>
        </w:r>
      </w:ins>
    </w:p>
    <w:p w:rsidR="00110756" w:rsidRPr="004A3E2C" w:rsidRDefault="00110756" w:rsidP="00C33117">
      <w:pPr>
        <w:numPr>
          <w:ins w:id="611" w:author="ernst" w:date="2016-10-24T15:32:00Z"/>
        </w:numPr>
        <w:rPr>
          <w:ins w:id="612" w:author="ernst" w:date="2016-10-24T15:30:00Z"/>
        </w:rPr>
      </w:pPr>
      <w:ins w:id="613" w:author="ernst" w:date="2016-10-25T09:25:00Z">
        <w:r>
          <w:t>To provide all necessary data</w:t>
        </w:r>
      </w:ins>
      <w:ins w:id="614" w:author="ernst" w:date="2016-10-25T09:26:00Z">
        <w:r>
          <w:t xml:space="preserve"> for the MSP</w:t>
        </w:r>
      </w:ins>
      <w:ins w:id="615" w:author="ernst" w:date="2016-10-25T09:25:00Z">
        <w:r>
          <w:t xml:space="preserve"> </w:t>
        </w:r>
      </w:ins>
      <w:ins w:id="616" w:author="ernst" w:date="2016-10-25T09:26:00Z">
        <w:r>
          <w:t>a</w:t>
        </w:r>
      </w:ins>
      <w:ins w:id="617" w:author="ernst" w:date="2016-10-24T15:25:00Z">
        <w:r>
          <w:t xml:space="preserve"> </w:t>
        </w:r>
      </w:ins>
      <w:ins w:id="618" w:author="ernst" w:date="2016-10-25T09:26:00Z">
        <w:r>
          <w:t>M</w:t>
        </w:r>
      </w:ins>
      <w:ins w:id="619" w:author="ernst" w:date="2016-10-24T15:25:00Z">
        <w:r>
          <w:t xml:space="preserve">aritime </w:t>
        </w:r>
      </w:ins>
      <w:ins w:id="620" w:author="ernst" w:date="2016-10-25T09:26:00Z">
        <w:r>
          <w:t>S</w:t>
        </w:r>
      </w:ins>
      <w:ins w:id="621" w:author="ernst" w:date="2016-10-24T15:25:00Z">
        <w:r>
          <w:t xml:space="preserve">patial </w:t>
        </w:r>
      </w:ins>
      <w:ins w:id="622" w:author="ernst" w:date="2016-10-25T09:26:00Z">
        <w:r>
          <w:t>D</w:t>
        </w:r>
      </w:ins>
      <w:ins w:id="623" w:author="ernst" w:date="2016-10-24T15:25:00Z">
        <w:r w:rsidRPr="004A3E2C">
          <w:t xml:space="preserve">ata </w:t>
        </w:r>
      </w:ins>
      <w:ins w:id="624" w:author="ernst" w:date="2016-10-25T09:26:00Z">
        <w:r>
          <w:t>I</w:t>
        </w:r>
      </w:ins>
      <w:ins w:id="625" w:author="ernst" w:date="2016-10-24T15:25:00Z">
        <w:r w:rsidRPr="004A3E2C">
          <w:t>nfrastructure</w:t>
        </w:r>
      </w:ins>
      <w:ins w:id="626" w:author="ernst" w:date="2016-10-25T09:33:00Z">
        <w:r>
          <w:t xml:space="preserve"> (MSDI)</w:t>
        </w:r>
      </w:ins>
      <w:ins w:id="627" w:author="ernst" w:date="2016-10-24T15:25:00Z">
        <w:r w:rsidRPr="004A3E2C">
          <w:t xml:space="preserve"> </w:t>
        </w:r>
      </w:ins>
      <w:ins w:id="628" w:author="ernst" w:date="2016-10-25T09:29:00Z">
        <w:r>
          <w:t xml:space="preserve">is a very helpful </w:t>
        </w:r>
      </w:ins>
      <w:ins w:id="629" w:author="ernst" w:date="2016-10-25T09:34:00Z">
        <w:r>
          <w:t>asset</w:t>
        </w:r>
      </w:ins>
      <w:ins w:id="630" w:author="ernst" w:date="2016-10-25T09:29:00Z">
        <w:r>
          <w:t xml:space="preserve">. </w:t>
        </w:r>
      </w:ins>
      <w:ins w:id="631" w:author="ernst" w:date="2016-10-25T09:35:00Z">
        <w:r>
          <w:t>It</w:t>
        </w:r>
      </w:ins>
      <w:ins w:id="632" w:author="ernst" w:date="2016-10-25T09:27:00Z">
        <w:r>
          <w:t xml:space="preserve"> </w:t>
        </w:r>
      </w:ins>
      <w:ins w:id="633" w:author="ernst" w:date="2016-10-24T15:25:00Z">
        <w:r w:rsidRPr="004A3E2C">
          <w:t>ensure</w:t>
        </w:r>
      </w:ins>
      <w:ins w:id="634" w:author="ernst" w:date="2016-10-24T16:19:00Z">
        <w:r w:rsidRPr="004A3E2C">
          <w:t>s</w:t>
        </w:r>
      </w:ins>
      <w:ins w:id="635" w:author="ernst" w:date="2016-10-24T15:25:00Z">
        <w:r w:rsidRPr="004A3E2C">
          <w:t xml:space="preserve"> that maritime authorities are </w:t>
        </w:r>
      </w:ins>
      <w:ins w:id="636" w:author="ernst" w:date="2016-10-24T16:19:00Z">
        <w:r w:rsidRPr="004A3E2C">
          <w:t xml:space="preserve">able to easily </w:t>
        </w:r>
      </w:ins>
      <w:ins w:id="637" w:author="ernst" w:date="2016-10-24T15:25:00Z">
        <w:r w:rsidRPr="004A3E2C">
          <w:t xml:space="preserve">collect </w:t>
        </w:r>
      </w:ins>
      <w:ins w:id="638" w:author="ernst" w:date="2016-10-24T16:19:00Z">
        <w:r w:rsidRPr="004A3E2C">
          <w:t xml:space="preserve">appropriate </w:t>
        </w:r>
      </w:ins>
      <w:ins w:id="639" w:author="ernst" w:date="2016-10-24T15:25:00Z">
        <w:r w:rsidRPr="004A3E2C">
          <w:t xml:space="preserve">marine </w:t>
        </w:r>
      </w:ins>
      <w:ins w:id="640" w:author="ernst" w:date="2016-10-24T15:29:00Z">
        <w:r w:rsidRPr="004A3E2C">
          <w:t>geographic</w:t>
        </w:r>
      </w:ins>
      <w:ins w:id="641" w:author="ernst" w:date="2016-10-24T15:25:00Z">
        <w:r w:rsidRPr="004A3E2C">
          <w:t xml:space="preserve"> </w:t>
        </w:r>
      </w:ins>
      <w:ins w:id="642" w:author="ernst" w:date="2016-10-24T15:29:00Z">
        <w:r w:rsidRPr="004A3E2C">
          <w:t>data which is readily available and can be brought together and shared between the marine and maritime agencies.</w:t>
        </w:r>
      </w:ins>
      <w:ins w:id="643" w:author="ernst" w:date="2016-10-24T15:32:00Z">
        <w:r w:rsidRPr="004A3E2C">
          <w:t xml:space="preserve"> </w:t>
        </w:r>
      </w:ins>
      <w:ins w:id="644" w:author="ernst" w:date="2016-10-24T15:29:00Z">
        <w:r w:rsidRPr="004A3E2C">
          <w:t xml:space="preserve"> </w:t>
        </w:r>
      </w:ins>
    </w:p>
    <w:p w:rsidR="00110756" w:rsidRPr="004A3E2C" w:rsidRDefault="00110756" w:rsidP="00C33117">
      <w:pPr>
        <w:numPr>
          <w:ins w:id="645" w:author="ernst" w:date="2016-10-24T15:32:00Z"/>
        </w:numPr>
      </w:pPr>
      <w:r w:rsidRPr="004A3E2C">
        <w:t xml:space="preserve">One of the best ways to </w:t>
      </w:r>
      <w:del w:id="646" w:author="ernst" w:date="2016-10-24T15:30:00Z">
        <w:r w:rsidRPr="004A3E2C" w:rsidDel="00F44FF5">
          <w:delText>capture,</w:delText>
        </w:r>
      </w:del>
      <w:r w:rsidRPr="004A3E2C">
        <w:t xml:space="preserve"> manage, analyse </w:t>
      </w:r>
      <w:del w:id="647" w:author="ernst" w:date="2016-10-24T15:32:00Z">
        <w:r w:rsidRPr="004A3E2C" w:rsidDel="00F44FF5">
          <w:delText xml:space="preserve">and </w:delText>
        </w:r>
      </w:del>
      <w:ins w:id="648" w:author="ernst" w:date="2016-10-24T15:31:00Z">
        <w:r w:rsidRPr="004A3E2C">
          <w:t xml:space="preserve">and </w:t>
        </w:r>
      </w:ins>
      <w:r w:rsidRPr="004A3E2C">
        <w:t>display geographic data is through a Geographical Information System (GIS). A GIS integrates hardware, software, and data, and can capture the three-dimensional aspects of marine data as well as temporal aspects, such as how oceanographic processes or human activities change throughout the year.  Also in transboundary MSP, which usually compiles a large amount of geographic information, a GIS can be a powerful tool in the management and treatment of this information. It allows exchange of information within and between countries, and provides the means for the combination of information layers and visualisation of possible spatial conflicts.  A GIS can therefore be the basis for a common system of information in a spatial planning process, representing the spatial extent, time and frequency of maritime activities, as well as the distribution and conditions.</w:t>
      </w:r>
    </w:p>
    <w:p w:rsidR="00110756" w:rsidRPr="004A3E2C" w:rsidRDefault="00110756" w:rsidP="00C33117">
      <w:pPr>
        <w:rPr>
          <w:lang w:eastAsia="de-DE"/>
        </w:rPr>
      </w:pPr>
      <w:r w:rsidRPr="004A3E2C">
        <w:t xml:space="preserve">The MSP authority probably uses a GIS to support the planning process. The maritime or AtoN authority has an important role </w:t>
      </w:r>
      <w:r w:rsidRPr="004A3E2C">
        <w:rPr>
          <w:lang w:eastAsia="de-DE"/>
        </w:rPr>
        <w:t>to identify and determine the contents of its GIS with a view towards having the data and capabilities to support and aid the MSP process. T</w:t>
      </w:r>
      <w:bookmarkStart w:id="649" w:name="_Toc420483036"/>
      <w:bookmarkStart w:id="650" w:name="_Toc420483040"/>
      <w:bookmarkStart w:id="651" w:name="_Toc420483047"/>
      <w:bookmarkStart w:id="652" w:name="_Toc420483048"/>
      <w:bookmarkStart w:id="653" w:name="_Toc420483049"/>
      <w:bookmarkStart w:id="654" w:name="_Toc420483050"/>
      <w:bookmarkStart w:id="655" w:name="_Toc420483051"/>
      <w:bookmarkStart w:id="656" w:name="_Toc420483058"/>
      <w:bookmarkStart w:id="657" w:name="_Toc420483070"/>
      <w:bookmarkStart w:id="658" w:name="_Toc420483184"/>
      <w:bookmarkEnd w:id="649"/>
      <w:bookmarkEnd w:id="650"/>
      <w:bookmarkEnd w:id="651"/>
      <w:bookmarkEnd w:id="652"/>
      <w:bookmarkEnd w:id="653"/>
      <w:bookmarkEnd w:id="654"/>
      <w:bookmarkEnd w:id="655"/>
      <w:bookmarkEnd w:id="656"/>
      <w:bookmarkEnd w:id="657"/>
      <w:bookmarkEnd w:id="658"/>
      <w:r w:rsidRPr="004A3E2C">
        <w:rPr>
          <w:lang w:eastAsia="de-DE"/>
        </w:rPr>
        <w:t xml:space="preserve">he IALA Guideline 1057 entitled “On the use of Geographic Information Systems (GIS) by Aids to Navigation (AtoN) </w:t>
      </w:r>
      <w:r w:rsidRPr="004A3E2C">
        <w:rPr>
          <w:lang w:eastAsia="de-DE"/>
        </w:rPr>
        <w:lastRenderedPageBreak/>
        <w:t>Authorities” provides some guidance. The MSP authority may make its data accessible to all parties involved through a web service, thus assuring that everyone has the same input.</w:t>
      </w:r>
    </w:p>
    <w:p w:rsidR="00110756" w:rsidRPr="00110756" w:rsidRDefault="00110756" w:rsidP="00C33117">
      <w:pPr>
        <w:pStyle w:val="Heading2"/>
        <w:numPr>
          <w:numberingChange w:id="659" w:author="Unknown" w:date="2016-04-21T16:04:00Z" w:original="%1:4:0:.%2:1:0:"/>
        </w:numPr>
        <w:rPr>
          <w:lang w:val="en-GB" w:eastAsia="de-DE"/>
          <w:rPrChange w:id="660" w:author="Unknown">
            <w:rPr>
              <w:lang w:eastAsia="de-DE"/>
            </w:rPr>
          </w:rPrChange>
        </w:rPr>
      </w:pPr>
      <w:bookmarkStart w:id="661" w:name="_Toc420582527"/>
      <w:bookmarkStart w:id="662" w:name="_Toc446066513"/>
      <w:bookmarkStart w:id="663" w:name="_Toc446083023"/>
      <w:r w:rsidRPr="00110756">
        <w:rPr>
          <w:lang w:val="en-GB" w:eastAsia="de-DE"/>
          <w:rPrChange w:id="664" w:author="ernst" w:date="2016-10-24T17:08:00Z">
            <w:rPr>
              <w:b w:val="0"/>
              <w:bCs w:val="0"/>
              <w:color w:val="0000FF"/>
              <w:u w:val="single"/>
              <w:lang w:val="en-GB" w:eastAsia="de-DE"/>
            </w:rPr>
          </w:rPrChange>
        </w:rPr>
        <w:t>Data requirements</w:t>
      </w:r>
      <w:bookmarkEnd w:id="661"/>
      <w:bookmarkEnd w:id="662"/>
      <w:bookmarkEnd w:id="663"/>
    </w:p>
    <w:p w:rsidR="00110756" w:rsidRPr="004A3E2C" w:rsidRDefault="00110756" w:rsidP="00C33117">
      <w:pPr>
        <w:numPr>
          <w:ins w:id="665" w:author="ernst" w:date="2016-10-24T15:22:00Z"/>
        </w:numPr>
        <w:rPr>
          <w:ins w:id="666" w:author="ernst" w:date="2016-10-24T15:22:00Z"/>
          <w:lang w:eastAsia="nl-NL"/>
        </w:rPr>
      </w:pPr>
    </w:p>
    <w:p w:rsidR="00110756" w:rsidRPr="004A3E2C" w:rsidRDefault="00110756" w:rsidP="00C33117">
      <w:pPr>
        <w:rPr>
          <w:lang w:eastAsia="nl-NL"/>
        </w:rPr>
      </w:pPr>
      <w:r w:rsidRPr="004A3E2C">
        <w:rPr>
          <w:lang w:eastAsia="nl-NL"/>
        </w:rPr>
        <w:t xml:space="preserve">In general, spatial data should always be accompanied by the following </w:t>
      </w:r>
      <w:r w:rsidRPr="004A3E2C">
        <w:rPr>
          <w:i/>
          <w:iCs/>
          <w:lang w:eastAsia="nl-NL"/>
        </w:rPr>
        <w:t>metadata</w:t>
      </w:r>
      <w:r w:rsidRPr="004A3E2C">
        <w:rPr>
          <w:lang w:eastAsia="nl-NL"/>
        </w:rPr>
        <w:t>:</w:t>
      </w:r>
    </w:p>
    <w:p w:rsidR="00110756" w:rsidRPr="00110756" w:rsidRDefault="00110756" w:rsidP="00C33117">
      <w:pPr>
        <w:pStyle w:val="Bullet1"/>
        <w:numPr>
          <w:numberingChange w:id="667" w:author="Unknown" w:date="2016-04-21T16:04:00Z" w:original=""/>
        </w:numPr>
        <w:rPr>
          <w:lang w:val="en-GB"/>
          <w:rPrChange w:id="668" w:author="Unknown">
            <w:rPr/>
          </w:rPrChange>
        </w:rPr>
      </w:pPr>
      <w:bookmarkStart w:id="669" w:name="_Toc446066514"/>
      <w:r w:rsidRPr="00110756">
        <w:rPr>
          <w:lang w:val="en-GB"/>
          <w:rPrChange w:id="670" w:author="ernst" w:date="2016-10-24T17:08:00Z">
            <w:rPr>
              <w:color w:val="0000FF"/>
              <w:sz w:val="22"/>
              <w:szCs w:val="22"/>
              <w:u w:val="single"/>
              <w:lang w:val="en-GB"/>
            </w:rPr>
          </w:rPrChange>
        </w:rPr>
        <w:t>Data owner, responsible body</w:t>
      </w:r>
      <w:bookmarkEnd w:id="669"/>
    </w:p>
    <w:p w:rsidR="00110756" w:rsidRPr="00110756" w:rsidRDefault="00110756" w:rsidP="00C33117">
      <w:pPr>
        <w:pStyle w:val="Bullet1"/>
        <w:numPr>
          <w:numberingChange w:id="671" w:author="Unknown" w:date="2016-04-21T16:04:00Z" w:original=""/>
        </w:numPr>
        <w:rPr>
          <w:lang w:val="en-GB"/>
          <w:rPrChange w:id="672" w:author="Unknown">
            <w:rPr/>
          </w:rPrChange>
        </w:rPr>
      </w:pPr>
      <w:bookmarkStart w:id="673" w:name="_Toc446066515"/>
      <w:r w:rsidRPr="00110756">
        <w:rPr>
          <w:lang w:val="en-GB"/>
          <w:rPrChange w:id="674" w:author="ernst" w:date="2016-10-24T17:08:00Z">
            <w:rPr>
              <w:color w:val="0000FF"/>
              <w:sz w:val="22"/>
              <w:szCs w:val="22"/>
              <w:u w:val="single"/>
              <w:lang w:val="en-GB"/>
            </w:rPr>
          </w:rPrChange>
        </w:rPr>
        <w:t>Source of the data</w:t>
      </w:r>
      <w:bookmarkEnd w:id="673"/>
    </w:p>
    <w:p w:rsidR="00110756" w:rsidRPr="00110756" w:rsidRDefault="00110756" w:rsidP="00C33117">
      <w:pPr>
        <w:pStyle w:val="Bullet1"/>
        <w:numPr>
          <w:numberingChange w:id="675" w:author="Unknown" w:date="2016-04-21T16:04:00Z" w:original=""/>
        </w:numPr>
        <w:rPr>
          <w:lang w:val="en-GB"/>
          <w:rPrChange w:id="676" w:author="Unknown">
            <w:rPr/>
          </w:rPrChange>
        </w:rPr>
      </w:pPr>
      <w:bookmarkStart w:id="677" w:name="_Toc446066516"/>
      <w:r w:rsidRPr="00110756">
        <w:rPr>
          <w:lang w:val="en-GB"/>
          <w:rPrChange w:id="678" w:author="ernst" w:date="2016-10-24T17:08:00Z">
            <w:rPr>
              <w:color w:val="0000FF"/>
              <w:sz w:val="22"/>
              <w:szCs w:val="22"/>
              <w:u w:val="single"/>
              <w:lang w:val="en-GB"/>
            </w:rPr>
          </w:rPrChange>
        </w:rPr>
        <w:t>Date of validity / last update</w:t>
      </w:r>
      <w:bookmarkEnd w:id="677"/>
    </w:p>
    <w:p w:rsidR="00110756" w:rsidRPr="00110756" w:rsidRDefault="00110756" w:rsidP="00C33117">
      <w:pPr>
        <w:pStyle w:val="Bullet1"/>
        <w:numPr>
          <w:numberingChange w:id="679" w:author="Unknown" w:date="2016-04-21T16:04:00Z" w:original=""/>
        </w:numPr>
        <w:rPr>
          <w:lang w:val="en-GB"/>
          <w:rPrChange w:id="680" w:author="Unknown">
            <w:rPr/>
          </w:rPrChange>
        </w:rPr>
      </w:pPr>
      <w:bookmarkStart w:id="681" w:name="_Toc446066517"/>
      <w:r w:rsidRPr="00110756">
        <w:rPr>
          <w:lang w:val="en-GB"/>
          <w:rPrChange w:id="682" w:author="ernst" w:date="2016-10-24T17:08:00Z">
            <w:rPr>
              <w:color w:val="0000FF"/>
              <w:sz w:val="22"/>
              <w:szCs w:val="22"/>
              <w:u w:val="single"/>
              <w:lang w:val="en-GB"/>
            </w:rPr>
          </w:rPrChange>
        </w:rPr>
        <w:t>Quality of data</w:t>
      </w:r>
      <w:bookmarkEnd w:id="681"/>
      <w:ins w:id="683" w:author="ernst" w:date="2016-10-25T09:42:00Z">
        <w:r>
          <w:rPr>
            <w:lang w:val="en-GB"/>
          </w:rPr>
          <w:t xml:space="preserve"> (</w:t>
        </w:r>
      </w:ins>
      <w:ins w:id="684" w:author="ernst" w:date="2016-10-25T09:43:00Z">
        <w:r>
          <w:rPr>
            <w:lang w:val="en-GB"/>
          </w:rPr>
          <w:t>reliability</w:t>
        </w:r>
      </w:ins>
      <w:ins w:id="685" w:author="ernst" w:date="2016-10-25T09:42:00Z">
        <w:r>
          <w:rPr>
            <w:lang w:val="en-GB"/>
          </w:rPr>
          <w:t>,</w:t>
        </w:r>
      </w:ins>
      <w:ins w:id="686" w:author="ernst" w:date="2016-10-25T09:43:00Z">
        <w:r>
          <w:rPr>
            <w:lang w:val="en-GB"/>
          </w:rPr>
          <w:t xml:space="preserve"> accuracy)</w:t>
        </w:r>
      </w:ins>
    </w:p>
    <w:p w:rsidR="00110756" w:rsidRPr="00110756" w:rsidRDefault="00110756" w:rsidP="00C33117">
      <w:pPr>
        <w:pStyle w:val="Bullet1"/>
        <w:numPr>
          <w:numberingChange w:id="687" w:author="Unknown" w:date="2016-04-21T16:04:00Z" w:original=""/>
        </w:numPr>
        <w:rPr>
          <w:lang w:val="en-GB"/>
          <w:rPrChange w:id="688" w:author="Unknown">
            <w:rPr/>
          </w:rPrChange>
        </w:rPr>
      </w:pPr>
      <w:bookmarkStart w:id="689" w:name="_Toc446066518"/>
      <w:r w:rsidRPr="00110756">
        <w:rPr>
          <w:lang w:val="en-GB"/>
          <w:rPrChange w:id="690" w:author="ernst" w:date="2016-10-24T17:08:00Z">
            <w:rPr>
              <w:color w:val="0000FF"/>
              <w:sz w:val="22"/>
              <w:szCs w:val="22"/>
              <w:u w:val="single"/>
              <w:lang w:val="en-GB"/>
            </w:rPr>
          </w:rPrChange>
        </w:rPr>
        <w:t>Geographic projection or coordinate system, chart datum</w:t>
      </w:r>
      <w:bookmarkEnd w:id="689"/>
      <w:r w:rsidRPr="00110756">
        <w:rPr>
          <w:lang w:val="en-GB"/>
          <w:rPrChange w:id="691" w:author="ernst" w:date="2016-10-24T17:08:00Z">
            <w:rPr>
              <w:color w:val="0000FF"/>
              <w:sz w:val="22"/>
              <w:szCs w:val="22"/>
              <w:u w:val="single"/>
              <w:lang w:val="en-GB"/>
            </w:rPr>
          </w:rPrChange>
        </w:rPr>
        <w:t xml:space="preserve">  </w:t>
      </w:r>
    </w:p>
    <w:p w:rsidR="00110756" w:rsidRPr="004A3E2C" w:rsidRDefault="00110756" w:rsidP="00C33117">
      <w:pPr>
        <w:rPr>
          <w:lang w:eastAsia="nl-NL"/>
        </w:rPr>
      </w:pPr>
      <w:r w:rsidRPr="004A3E2C">
        <w:rPr>
          <w:lang w:eastAsia="nl-NL"/>
        </w:rPr>
        <w:t>When exchanging data with organisations, departments or other bodies nationally or internationally, the metadata highlighted above is essential to ensure that all stakeholders use the same starting point for their analyses and planning.</w:t>
      </w:r>
    </w:p>
    <w:p w:rsidR="00110756" w:rsidRPr="004A3E2C" w:rsidRDefault="00110756" w:rsidP="00C33117">
      <w:pPr>
        <w:rPr>
          <w:sz w:val="20"/>
          <w:szCs w:val="20"/>
          <w:lang w:eastAsia="de-DE"/>
        </w:rPr>
      </w:pPr>
      <w:r w:rsidRPr="004A3E2C">
        <w:rPr>
          <w:lang w:eastAsia="nl-NL"/>
        </w:rPr>
        <w:t>In 2007, the EU approved Directive 2007/2/EC, to provide for an Infrastructure for Spatial Information in the European Community (</w:t>
      </w:r>
      <w:r w:rsidRPr="004A3E2C">
        <w:rPr>
          <w:rFonts w:ascii="Calibri,Italic" w:hAnsi="Calibri,Italic" w:cs="Calibri,Italic"/>
          <w:i/>
          <w:iCs/>
          <w:lang w:eastAsia="nl-NL"/>
        </w:rPr>
        <w:t>INSPIRE</w:t>
      </w:r>
      <w:r w:rsidRPr="004A3E2C">
        <w:rPr>
          <w:lang w:eastAsia="nl-NL"/>
        </w:rPr>
        <w:t xml:space="preserve">) to establish “an infrastructure for spatial information in Europe to support Community environmental policies, and policies or activities which may have an impact on the environment.” It provides a harmonised means of describing various spatial elements needed by other policies and initiatives.  One of the areas covered by the INSPIRE Directive is Transport links, including the maritime domain. </w:t>
      </w:r>
    </w:p>
    <w:p w:rsidR="00110756" w:rsidRPr="004A3E2C" w:rsidRDefault="00110756" w:rsidP="00C33117">
      <w:bookmarkStart w:id="692" w:name="_Toc420483185"/>
      <w:bookmarkEnd w:id="566"/>
      <w:bookmarkEnd w:id="692"/>
      <w:r w:rsidRPr="004A3E2C">
        <w:t>Geographical information that aligns with standards contained in the IHO’s developing S-100 Geospatial Information Registry will be increasingly helpful for Marine Spatial Planning, noting that IALA is working on two S-100 domains, VTS and AtoN.</w:t>
      </w:r>
    </w:p>
    <w:p w:rsidR="00110756" w:rsidRPr="00110756" w:rsidRDefault="00110756" w:rsidP="00C33117">
      <w:pPr>
        <w:pStyle w:val="Heading2"/>
        <w:numPr>
          <w:numberingChange w:id="693" w:author="Unknown" w:date="2016-04-21T16:04:00Z" w:original="%1:4:0:.%2:2:0:"/>
        </w:numPr>
        <w:rPr>
          <w:lang w:val="en-GB" w:eastAsia="nl-NL"/>
          <w:rPrChange w:id="694" w:author="Unknown">
            <w:rPr>
              <w:lang w:eastAsia="nl-NL"/>
            </w:rPr>
          </w:rPrChange>
        </w:rPr>
      </w:pPr>
      <w:bookmarkStart w:id="695" w:name="_Toc446066519"/>
      <w:bookmarkStart w:id="696" w:name="_Toc446083024"/>
      <w:r w:rsidRPr="00110756">
        <w:rPr>
          <w:lang w:val="en-GB" w:eastAsia="de-DE"/>
          <w:rPrChange w:id="697" w:author="ernst" w:date="2016-10-24T17:08:00Z">
            <w:rPr>
              <w:b w:val="0"/>
              <w:bCs w:val="0"/>
              <w:color w:val="0000FF"/>
              <w:u w:val="single"/>
              <w:lang w:val="en-GB" w:eastAsia="de-DE"/>
            </w:rPr>
          </w:rPrChange>
        </w:rPr>
        <w:t>Content of a GIS</w:t>
      </w:r>
      <w:bookmarkEnd w:id="695"/>
      <w:bookmarkEnd w:id="696"/>
    </w:p>
    <w:p w:rsidR="00110756" w:rsidRPr="004A3E2C" w:rsidRDefault="00110756" w:rsidP="00C33117">
      <w:pPr>
        <w:rPr>
          <w:lang w:eastAsia="nl-NL"/>
        </w:rPr>
      </w:pPr>
      <w:r w:rsidRPr="004A3E2C">
        <w:rPr>
          <w:lang w:eastAsia="nl-NL"/>
        </w:rPr>
        <w:t xml:space="preserve">The GIS should comprise layers for all relevant uses or functions in the planned area. The Competent Authority must determine the minimum navigational data that should be portrayed in a GIS. </w:t>
      </w:r>
    </w:p>
    <w:p w:rsidR="00110756" w:rsidRPr="004A3E2C" w:rsidRDefault="00110756" w:rsidP="00C33117">
      <w:pPr>
        <w:rPr>
          <w:lang w:eastAsia="nl-NL"/>
        </w:rPr>
      </w:pPr>
      <w:r w:rsidRPr="004A3E2C">
        <w:rPr>
          <w:lang w:eastAsia="nl-NL"/>
        </w:rPr>
        <w:t>A checklist of possible relevant data is provided in Annex C. As the MSP also addresses the future, it is important to include expectations or scenarios for the developments in seaborne transport and ship traffic. Additional traffic for construction and maintenance of offshore installations should also be considered.</w:t>
      </w:r>
    </w:p>
    <w:p w:rsidR="00110756" w:rsidRPr="00110756" w:rsidRDefault="00110756" w:rsidP="00C33117">
      <w:pPr>
        <w:pStyle w:val="Heading2"/>
        <w:numPr>
          <w:numberingChange w:id="698" w:author="Unknown" w:date="2016-04-21T16:04:00Z" w:original="%1:4:0:.%2:3:0:"/>
        </w:numPr>
        <w:rPr>
          <w:lang w:val="en-GB" w:eastAsia="de-DE"/>
          <w:rPrChange w:id="699" w:author="Unknown">
            <w:rPr>
              <w:lang w:eastAsia="de-DE"/>
            </w:rPr>
          </w:rPrChange>
        </w:rPr>
      </w:pPr>
      <w:bookmarkStart w:id="700" w:name="_Toc446066520"/>
      <w:bookmarkStart w:id="701" w:name="_Toc446083025"/>
      <w:r w:rsidRPr="00110756">
        <w:rPr>
          <w:lang w:val="en-GB" w:eastAsia="de-DE"/>
          <w:rPrChange w:id="702" w:author="ernst" w:date="2016-10-24T17:08:00Z">
            <w:rPr>
              <w:b w:val="0"/>
              <w:bCs w:val="0"/>
              <w:color w:val="0000FF"/>
              <w:u w:val="single"/>
              <w:lang w:val="en-GB" w:eastAsia="de-DE"/>
            </w:rPr>
          </w:rPrChange>
        </w:rPr>
        <w:t>Analyses supported by GIS</w:t>
      </w:r>
      <w:bookmarkEnd w:id="700"/>
      <w:bookmarkEnd w:id="701"/>
    </w:p>
    <w:p w:rsidR="00110756" w:rsidRPr="004A3E2C" w:rsidRDefault="00110756" w:rsidP="00C33117">
      <w:pPr>
        <w:rPr>
          <w:lang w:eastAsia="de-DE"/>
        </w:rPr>
      </w:pPr>
      <w:r w:rsidRPr="004A3E2C">
        <w:rPr>
          <w:lang w:eastAsia="de-DE"/>
        </w:rPr>
        <w:t>When all data needed is incorporated in a GIS, many useful analyses may be done to reveal possible conflicts between area uses. A few examples include:</w:t>
      </w:r>
    </w:p>
    <w:p w:rsidR="00110756" w:rsidRPr="00110756" w:rsidRDefault="00110756" w:rsidP="00C33117">
      <w:pPr>
        <w:pStyle w:val="Bullet1"/>
        <w:numPr>
          <w:numberingChange w:id="703" w:author="Unknown" w:date="2016-04-21T16:04:00Z" w:original=""/>
        </w:numPr>
        <w:rPr>
          <w:lang w:val="en-GB"/>
          <w:rPrChange w:id="704" w:author="Unknown">
            <w:rPr/>
          </w:rPrChange>
        </w:rPr>
      </w:pPr>
      <w:bookmarkStart w:id="705" w:name="_Toc446066521"/>
      <w:r w:rsidRPr="00110756">
        <w:rPr>
          <w:lang w:val="en-GB"/>
          <w:rPrChange w:id="706" w:author="ernst" w:date="2016-10-24T17:08:00Z">
            <w:rPr>
              <w:color w:val="0000FF"/>
              <w:sz w:val="22"/>
              <w:szCs w:val="22"/>
              <w:u w:val="single"/>
              <w:lang w:val="en-GB"/>
            </w:rPr>
          </w:rPrChange>
        </w:rPr>
        <w:t>Distance between wind farm areas and shipping routes (from AIS data)</w:t>
      </w:r>
      <w:bookmarkEnd w:id="705"/>
      <w:r w:rsidRPr="00110756">
        <w:rPr>
          <w:lang w:val="en-GB"/>
          <w:rPrChange w:id="707" w:author="ernst" w:date="2016-10-24T17:08:00Z">
            <w:rPr>
              <w:color w:val="0000FF"/>
              <w:sz w:val="22"/>
              <w:szCs w:val="22"/>
              <w:u w:val="single"/>
              <w:lang w:val="en-GB"/>
            </w:rPr>
          </w:rPrChange>
        </w:rPr>
        <w:t>;</w:t>
      </w:r>
    </w:p>
    <w:p w:rsidR="00110756" w:rsidRPr="00110756" w:rsidRDefault="00110756" w:rsidP="00C33117">
      <w:pPr>
        <w:pStyle w:val="Bullet1"/>
        <w:numPr>
          <w:numberingChange w:id="708" w:author="Unknown" w:date="2016-04-21T16:04:00Z" w:original=""/>
        </w:numPr>
        <w:rPr>
          <w:lang w:val="en-GB"/>
          <w:rPrChange w:id="709" w:author="Unknown">
            <w:rPr/>
          </w:rPrChange>
        </w:rPr>
      </w:pPr>
      <w:bookmarkStart w:id="710" w:name="_Toc446066522"/>
      <w:r w:rsidRPr="00110756">
        <w:rPr>
          <w:lang w:val="en-GB"/>
          <w:rPrChange w:id="711" w:author="ernst" w:date="2016-10-24T17:08:00Z">
            <w:rPr>
              <w:color w:val="0000FF"/>
              <w:sz w:val="22"/>
              <w:szCs w:val="22"/>
              <w:u w:val="single"/>
              <w:lang w:val="en-GB"/>
            </w:rPr>
          </w:rPrChange>
        </w:rPr>
        <w:t>Probability of ship collisions (produced using risk model)</w:t>
      </w:r>
      <w:bookmarkEnd w:id="710"/>
      <w:r w:rsidRPr="00110756">
        <w:rPr>
          <w:lang w:val="en-GB"/>
          <w:rPrChange w:id="712" w:author="ernst" w:date="2016-10-24T17:08:00Z">
            <w:rPr>
              <w:color w:val="0000FF"/>
              <w:sz w:val="22"/>
              <w:szCs w:val="22"/>
              <w:u w:val="single"/>
              <w:lang w:val="en-GB"/>
            </w:rPr>
          </w:rPrChange>
        </w:rPr>
        <w:t>; and</w:t>
      </w:r>
    </w:p>
    <w:p w:rsidR="00110756" w:rsidRPr="00110756" w:rsidRDefault="00110756" w:rsidP="00C33117">
      <w:pPr>
        <w:pStyle w:val="Bullet1"/>
        <w:numPr>
          <w:numberingChange w:id="713" w:author="Unknown" w:date="2016-04-21T16:04:00Z" w:original=""/>
        </w:numPr>
        <w:rPr>
          <w:lang w:val="en-GB"/>
          <w:rPrChange w:id="714" w:author="Unknown">
            <w:rPr/>
          </w:rPrChange>
        </w:rPr>
      </w:pPr>
      <w:bookmarkStart w:id="715" w:name="_Toc446066523"/>
      <w:r w:rsidRPr="00110756">
        <w:rPr>
          <w:lang w:val="en-GB"/>
          <w:rPrChange w:id="716" w:author="ernst" w:date="2016-10-24T17:08:00Z">
            <w:rPr>
              <w:color w:val="0000FF"/>
              <w:sz w:val="22"/>
              <w:szCs w:val="22"/>
              <w:u w:val="single"/>
              <w:lang w:val="en-GB"/>
            </w:rPr>
          </w:rPrChange>
        </w:rPr>
        <w:t>Oil spill probability vs. ecological sensitivity</w:t>
      </w:r>
      <w:bookmarkEnd w:id="715"/>
      <w:r w:rsidRPr="00110756">
        <w:rPr>
          <w:lang w:val="en-GB"/>
          <w:rPrChange w:id="717" w:author="ernst" w:date="2016-10-24T17:08:00Z">
            <w:rPr>
              <w:color w:val="0000FF"/>
              <w:sz w:val="22"/>
              <w:szCs w:val="22"/>
              <w:u w:val="single"/>
              <w:lang w:val="en-GB"/>
            </w:rPr>
          </w:rPrChange>
        </w:rPr>
        <w:t>.</w:t>
      </w:r>
    </w:p>
    <w:p w:rsidR="00110756" w:rsidRPr="004A3E2C" w:rsidRDefault="00110756" w:rsidP="00C33117">
      <w:pPr>
        <w:rPr>
          <w:lang w:eastAsia="de-DE"/>
        </w:rPr>
      </w:pPr>
      <w:r w:rsidRPr="004A3E2C">
        <w:rPr>
          <w:lang w:eastAsia="de-DE"/>
        </w:rPr>
        <w:t>In addition, the GIS supports in the evaluation of effectiveness of mitigating measures under consideration.</w:t>
      </w:r>
    </w:p>
    <w:p w:rsidR="00110756" w:rsidRPr="00110756" w:rsidRDefault="00110756" w:rsidP="00C33117">
      <w:pPr>
        <w:pStyle w:val="Heading1"/>
        <w:numPr>
          <w:numberingChange w:id="718" w:author="Unknown" w:date="2016-04-21T16:04:00Z" w:original="%1:5:0:."/>
        </w:numPr>
        <w:rPr>
          <w:lang w:val="en-GB"/>
          <w:rPrChange w:id="719" w:author="Unknown">
            <w:rPr/>
          </w:rPrChange>
        </w:rPr>
      </w:pPr>
      <w:bookmarkStart w:id="720" w:name="_Toc420582533"/>
      <w:bookmarkStart w:id="721" w:name="_Toc446066524"/>
      <w:bookmarkStart w:id="722" w:name="_Toc446083026"/>
      <w:r w:rsidRPr="00110756">
        <w:rPr>
          <w:lang w:val="en-GB"/>
          <w:rPrChange w:id="723" w:author="ernst" w:date="2016-10-24T17:08:00Z">
            <w:rPr>
              <w:b w:val="0"/>
              <w:bCs w:val="0"/>
              <w:caps w:val="0"/>
              <w:color w:val="0000FF"/>
              <w:kern w:val="0"/>
              <w:u w:val="single"/>
              <w:lang w:val="en-GB" w:eastAsia="en-US"/>
            </w:rPr>
          </w:rPrChange>
        </w:rPr>
        <w:t>Risk management</w:t>
      </w:r>
      <w:bookmarkEnd w:id="720"/>
      <w:bookmarkEnd w:id="721"/>
      <w:bookmarkEnd w:id="722"/>
    </w:p>
    <w:p w:rsidR="00110756" w:rsidRPr="004A3E2C" w:rsidRDefault="00110756" w:rsidP="00C33117">
      <w:r w:rsidRPr="004A3E2C">
        <w:t xml:space="preserve">Within the context of this Guideline, “Risk Management” refers to the </w:t>
      </w:r>
      <w:r w:rsidRPr="004A3E2C">
        <w:rPr>
          <w:i/>
          <w:iCs/>
        </w:rPr>
        <w:t>strategic</w:t>
      </w:r>
      <w:r w:rsidRPr="004A3E2C">
        <w:t xml:space="preserve"> risk management connected to policy making and planning processes.  In [Guideline </w:t>
      </w:r>
      <w:del w:id="724" w:author="ernst" w:date="2016-10-27T09:37:00Z">
        <w:r w:rsidRPr="004A3E2C" w:rsidDel="00D038B2">
          <w:delText>1018</w:delText>
        </w:r>
      </w:del>
      <w:ins w:id="725" w:author="ernst" w:date="2016-10-27T09:37:00Z">
        <w:r>
          <w:t>on risk management</w:t>
        </w:r>
      </w:ins>
      <w:r w:rsidRPr="004A3E2C">
        <w:t xml:space="preserve">] the </w:t>
      </w:r>
      <w:r w:rsidRPr="004A3E2C">
        <w:lastRenderedPageBreak/>
        <w:t xml:space="preserve">(maritime) risk management process is described in depth based on the break down as defined in </w:t>
      </w:r>
      <w:r w:rsidRPr="009344A5">
        <w:fldChar w:fldCharType="begin"/>
      </w:r>
      <w:r w:rsidRPr="00110756">
        <w:rPr>
          <w:rPrChange w:id="726" w:author="ernst">
            <w:rPr>
              <w:color w:val="0000FF"/>
              <w:u w:val="single"/>
            </w:rPr>
          </w:rPrChange>
        </w:rPr>
        <w:instrText xml:space="preserve"> REF _Ref448851140 </w:instrText>
      </w:r>
      <w:r w:rsidRPr="00D423DD">
        <w:instrText>\</w:instrText>
      </w:r>
      <w:r w:rsidRPr="00110756">
        <w:rPr>
          <w:rPrChange w:id="727" w:author="ernst">
            <w:rPr>
              <w:color w:val="0000FF"/>
              <w:u w:val="single"/>
            </w:rPr>
          </w:rPrChange>
        </w:rPr>
        <w:instrText xml:space="preserve">h </w:instrText>
      </w:r>
      <w:r w:rsidRPr="009344A5">
        <w:rPr>
          <w:rPrChange w:id="728" w:author="ernst">
            <w:rPr/>
          </w:rPrChange>
        </w:rPr>
        <w:fldChar w:fldCharType="separate"/>
      </w:r>
      <w:r w:rsidRPr="00110756">
        <w:rPr>
          <w:rPrChange w:id="729" w:author="ernst">
            <w:rPr>
              <w:color w:val="0000FF"/>
              <w:u w:val="single"/>
            </w:rPr>
          </w:rPrChange>
        </w:rPr>
        <w:t xml:space="preserve">Figure </w:t>
      </w:r>
      <w:r w:rsidRPr="00110756">
        <w:rPr>
          <w:noProof/>
          <w:rPrChange w:id="730" w:author="ernst">
            <w:rPr>
              <w:noProof/>
              <w:color w:val="0000FF"/>
              <w:u w:val="single"/>
            </w:rPr>
          </w:rPrChange>
        </w:rPr>
        <w:t>2</w:t>
      </w:r>
      <w:r w:rsidRPr="009344A5">
        <w:fldChar w:fldCharType="end"/>
      </w:r>
      <w:r w:rsidRPr="00110756">
        <w:rPr>
          <w:rPrChange w:id="731" w:author="ernst">
            <w:rPr>
              <w:color w:val="0000FF"/>
              <w:u w:val="single"/>
            </w:rPr>
          </w:rPrChange>
        </w:rPr>
        <w:t>. In this Guideline the aspects particularly relevant to MSP (planning of OREI) will be highlighted.</w:t>
      </w:r>
    </w:p>
    <w:p w:rsidR="00110756" w:rsidRPr="004A3E2C" w:rsidRDefault="00392869" w:rsidP="00C33117">
      <w:pPr>
        <w:ind w:firstLine="2090"/>
        <w:rPr>
          <w:lang w:eastAsia="nl-NL"/>
        </w:rPr>
      </w:pPr>
      <w:ins w:id="732" w:author="ernst" w:date="2016-10-24T13:50:00Z">
        <w:r>
          <w:rPr>
            <w:noProof/>
            <w:lang w:eastAsia="nl-NL"/>
          </w:rPr>
          <w:pict>
            <v:shape id="Afbeelding 1" o:spid="_x0000_i1026" type="#_x0000_t75" style="width:222.1pt;height:166.6pt;visibility:visible">
              <v:imagedata r:id="rId12" o:title=""/>
            </v:shape>
          </w:pict>
        </w:r>
      </w:ins>
    </w:p>
    <w:p w:rsidR="00110756" w:rsidRDefault="00110756">
      <w:pPr>
        <w:pStyle w:val="Figure"/>
        <w:numPr>
          <w:ilvl w:val="0"/>
          <w:numId w:val="19"/>
          <w:numberingChange w:id="733" w:author="Unknown" w:date="2016-04-21T16:04:00Z" w:original="Figure %1:2:0:"/>
        </w:numPr>
        <w:tabs>
          <w:tab w:val="clear" w:pos="3334"/>
          <w:tab w:val="num" w:pos="1870"/>
        </w:tabs>
        <w:ind w:left="1870"/>
        <w:pPrChange w:id="734" w:author="Wim" w:date="2016-04-21T20:25:00Z">
          <w:pPr>
            <w:pStyle w:val="Figure"/>
            <w:numPr>
              <w:numId w:val="23"/>
            </w:numPr>
            <w:tabs>
              <w:tab w:val="clear" w:pos="3334"/>
              <w:tab w:val="num" w:pos="360"/>
              <w:tab w:val="num" w:pos="1134"/>
            </w:tabs>
            <w:ind w:left="1870"/>
          </w:pPr>
        </w:pPrChange>
      </w:pPr>
      <w:bookmarkStart w:id="735" w:name="_Toc448938147"/>
      <w:r w:rsidRPr="004A3E2C">
        <w:t xml:space="preserve">Risk Management process scheme, from [Guideline </w:t>
      </w:r>
      <w:del w:id="736" w:author="ernst" w:date="2016-10-27T09:38:00Z">
        <w:r w:rsidRPr="004A3E2C" w:rsidDel="00D038B2">
          <w:delText>1018]</w:delText>
        </w:r>
      </w:del>
      <w:bookmarkEnd w:id="735"/>
      <w:ins w:id="737" w:author="ernst" w:date="2016-10-27T09:38:00Z">
        <w:r>
          <w:t xml:space="preserve">on risk </w:t>
        </w:r>
        <w:proofErr w:type="spellStart"/>
        <w:r>
          <w:t>manangement</w:t>
        </w:r>
        <w:proofErr w:type="spellEnd"/>
        <w:r>
          <w:t>]</w:t>
        </w:r>
      </w:ins>
    </w:p>
    <w:p w:rsidR="00110756" w:rsidRPr="004A3E2C" w:rsidRDefault="00110756" w:rsidP="00C33117">
      <w:r w:rsidRPr="004A3E2C">
        <w:t xml:space="preserve">The risk assessment for a Spatial Plan should take into account all hazards that can be identified in this planning phase. Existing use and </w:t>
      </w:r>
      <w:ins w:id="738" w:author="ernst" w:date="2016-10-24T16:37:00Z">
        <w:r w:rsidRPr="004A3E2C">
          <w:t xml:space="preserve">granted </w:t>
        </w:r>
      </w:ins>
      <w:r w:rsidRPr="004A3E2C">
        <w:t>permits determine the starting point and possibly impose boundary conditions. Risk control options at this stage are on the Spatial Plan level. In general, development of facilities must not impair the safe usage of Traffic Separation Schemes, Inshore Traffic Zones, recognised sea-lanes, approaches and safe access to anchorages, harbours and places of refuge.</w:t>
      </w:r>
    </w:p>
    <w:p w:rsidR="00110756" w:rsidRPr="004A3E2C" w:rsidRDefault="00110756" w:rsidP="00C33117">
      <w:r w:rsidRPr="004A3E2C">
        <w:t xml:space="preserve">As detailed plans for e.g. OREI are submitted, a more detailed risk assessment must be made for each initiative and may give rise to risk control measures at a more local level. </w:t>
      </w:r>
    </w:p>
    <w:p w:rsidR="00110756" w:rsidRPr="004A3E2C" w:rsidRDefault="00110756" w:rsidP="00C33117">
      <w:r w:rsidRPr="004A3E2C">
        <w:t xml:space="preserve">The risk assessment for offshore facilities, e.g., OREI starts in the project phase which, through the location, design and layout of the facility, aims to reduce the safety risks as much as technically possible and economically viable. </w:t>
      </w:r>
    </w:p>
    <w:p w:rsidR="00110756" w:rsidRPr="004A3E2C" w:rsidRDefault="00110756" w:rsidP="00C33117">
      <w:r w:rsidRPr="004A3E2C">
        <w:t>The initial risk assessment is an overall assessment based on the present knowledge of the project and of the maritime environment (including vessel movements and future scenarios)</w:t>
      </w:r>
      <w:ins w:id="739" w:author="ernst" w:date="2016-10-24T16:34:00Z">
        <w:r w:rsidRPr="004A3E2C">
          <w:t xml:space="preserve"> or taking into account worst-case scenarios for the detailed lay-out. </w:t>
        </w:r>
      </w:ins>
      <w:ins w:id="740" w:author="ernst" w:date="2016-10-27T09:41:00Z">
        <w:r>
          <w:t>It is essential</w:t>
        </w:r>
      </w:ins>
      <w:del w:id="741" w:author="ernst" w:date="2016-10-24T16:34:00Z">
        <w:r w:rsidRPr="004A3E2C" w:rsidDel="00A51025">
          <w:delText xml:space="preserve">. </w:delText>
        </w:r>
      </w:del>
      <w:del w:id="742" w:author="ernst" w:date="2016-10-27T09:41:00Z">
        <w:r w:rsidRPr="004A3E2C" w:rsidDel="006D4D9A">
          <w:delText>Subsequently,</w:delText>
        </w:r>
      </w:del>
      <w:ins w:id="743" w:author="ernst" w:date="2016-10-27T09:41:00Z">
        <w:r>
          <w:t xml:space="preserve"> that</w:t>
        </w:r>
      </w:ins>
      <w:r w:rsidRPr="00110756">
        <w:rPr>
          <w:rPrChange w:id="744" w:author="ernst">
            <w:rPr>
              <w:i/>
              <w:iCs/>
              <w:color w:val="0000FF"/>
              <w:u w:val="single"/>
              <w:lang w:eastAsia="en-GB"/>
            </w:rPr>
          </w:rPrChange>
        </w:rPr>
        <w:t xml:space="preserve"> the risk assessment </w:t>
      </w:r>
      <w:del w:id="745" w:author="ernst" w:date="2016-10-27T09:41:00Z">
        <w:r w:rsidRPr="00110756">
          <w:rPr>
            <w:rPrChange w:id="746" w:author="ernst">
              <w:rPr>
                <w:i/>
                <w:iCs/>
                <w:color w:val="0000FF"/>
                <w:u w:val="single"/>
                <w:lang w:eastAsia="en-GB"/>
              </w:rPr>
            </w:rPrChange>
          </w:rPr>
          <w:delText>has to be</w:delText>
        </w:r>
      </w:del>
      <w:ins w:id="747" w:author="ernst" w:date="2016-10-27T09:41:00Z">
        <w:r>
          <w:t>is</w:t>
        </w:r>
      </w:ins>
      <w:r w:rsidRPr="00110756">
        <w:rPr>
          <w:rPrChange w:id="748" w:author="ernst">
            <w:rPr>
              <w:i/>
              <w:iCs/>
              <w:color w:val="0000FF"/>
              <w:u w:val="single"/>
              <w:lang w:eastAsia="en-GB"/>
            </w:rPr>
          </w:rPrChange>
        </w:rPr>
        <w:t xml:space="preserve"> updated as the detail of the project is further developed.</w:t>
      </w:r>
    </w:p>
    <w:p w:rsidR="00110756" w:rsidRPr="004A3E2C" w:rsidRDefault="00110756" w:rsidP="00C33117"/>
    <w:p w:rsidR="00110756" w:rsidRPr="00110756" w:rsidRDefault="00110756" w:rsidP="00C33117">
      <w:pPr>
        <w:pStyle w:val="Heading2"/>
        <w:numPr>
          <w:numberingChange w:id="749" w:author="Unknown" w:date="2016-04-21T16:04:00Z" w:original="%1:5:0:.%2:1:0:"/>
        </w:numPr>
        <w:rPr>
          <w:lang w:val="en-GB"/>
          <w:rPrChange w:id="750" w:author="Unknown">
            <w:rPr/>
          </w:rPrChange>
        </w:rPr>
      </w:pPr>
      <w:bookmarkStart w:id="751" w:name="_Toc420582534"/>
      <w:bookmarkStart w:id="752" w:name="_Toc446066525"/>
      <w:bookmarkStart w:id="753" w:name="_Toc446083027"/>
      <w:r w:rsidRPr="00110756">
        <w:rPr>
          <w:lang w:val="en-GB"/>
          <w:rPrChange w:id="754" w:author="ernst" w:date="2016-10-24T17:08:00Z">
            <w:rPr>
              <w:b w:val="0"/>
              <w:bCs w:val="0"/>
              <w:i/>
              <w:iCs/>
              <w:color w:val="0000FF"/>
              <w:u w:val="single"/>
              <w:lang w:val="en-GB" w:eastAsia="en-GB"/>
            </w:rPr>
          </w:rPrChange>
        </w:rPr>
        <w:t>Risk Assessment</w:t>
      </w:r>
      <w:bookmarkEnd w:id="751"/>
      <w:bookmarkEnd w:id="752"/>
      <w:bookmarkEnd w:id="753"/>
    </w:p>
    <w:p w:rsidR="00110756" w:rsidRPr="004A3E2C" w:rsidRDefault="00110756" w:rsidP="00C33117">
      <w:r w:rsidRPr="004A3E2C">
        <w:t xml:space="preserve">The assessment of the risk of major hazards should be in accordance with Guideline 1018, and follow recognised methods for risk assessment e.g. the IALA risk management toolbox or the IMO adopted Formal Safety Assessment methodology (FSA). Coastal States are obliged to provide Aids to Navigation in accordance with the volume of traffic and the degree of </w:t>
      </w:r>
      <w:ins w:id="755" w:author="ernst" w:date="2016-10-24T16:40:00Z">
        <w:r w:rsidRPr="004A3E2C">
          <w:t>r</w:t>
        </w:r>
      </w:ins>
      <w:del w:id="756" w:author="ernst" w:date="2016-10-24T16:40:00Z">
        <w:r w:rsidRPr="004A3E2C" w:rsidDel="00A51025">
          <w:delText>R</w:delText>
        </w:r>
      </w:del>
      <w:r w:rsidRPr="004A3E2C">
        <w:t xml:space="preserve">isk. </w:t>
      </w:r>
    </w:p>
    <w:p w:rsidR="00110756" w:rsidRPr="004A3E2C" w:rsidRDefault="00110756" w:rsidP="00C33117">
      <w:r w:rsidRPr="004A3E2C">
        <w:t xml:space="preserve">A structured and systematic risk assessment methodology like PAWSA (which is part of IALA’s Risk Management Toolbox, see [Guideline </w:t>
      </w:r>
      <w:ins w:id="757" w:author="ernst" w:date="2016-10-27T09:42:00Z">
        <w:r>
          <w:t>on risk assessment</w:t>
        </w:r>
      </w:ins>
      <w:del w:id="758" w:author="ernst" w:date="2016-10-27T09:41:00Z">
        <w:r w:rsidRPr="004A3E2C" w:rsidDel="006D4D9A">
          <w:delText>1018</w:delText>
        </w:r>
      </w:del>
      <w:r w:rsidRPr="004A3E2C">
        <w:t>]) or FSA can be used to assist:</w:t>
      </w:r>
    </w:p>
    <w:p w:rsidR="00110756" w:rsidRPr="00110756" w:rsidRDefault="00110756" w:rsidP="00C33117">
      <w:pPr>
        <w:pStyle w:val="Bullet1"/>
        <w:numPr>
          <w:numberingChange w:id="759" w:author="Unknown" w:date="2016-04-21T16:04:00Z" w:original=""/>
        </w:numPr>
        <w:rPr>
          <w:lang w:val="en-GB"/>
          <w:rPrChange w:id="760" w:author="Unknown">
            <w:rPr/>
          </w:rPrChange>
        </w:rPr>
      </w:pPr>
      <w:bookmarkStart w:id="761" w:name="_Toc446066526"/>
      <w:r w:rsidRPr="00110756">
        <w:rPr>
          <w:lang w:val="en-GB"/>
          <w:rPrChange w:id="762" w:author="ernst" w:date="2016-10-24T17:08:00Z">
            <w:rPr>
              <w:i/>
              <w:iCs/>
              <w:color w:val="0000FF"/>
              <w:sz w:val="22"/>
              <w:szCs w:val="22"/>
              <w:u w:val="single"/>
              <w:lang w:val="en-GB" w:eastAsia="en-GB"/>
            </w:rPr>
          </w:rPrChange>
        </w:rPr>
        <w:t>In the identification of risks introduced by the facility</w:t>
      </w:r>
      <w:bookmarkEnd w:id="761"/>
      <w:r w:rsidRPr="00110756">
        <w:rPr>
          <w:lang w:val="en-GB"/>
          <w:rPrChange w:id="763" w:author="ernst" w:date="2016-10-24T17:08:00Z">
            <w:rPr>
              <w:i/>
              <w:iCs/>
              <w:color w:val="0000FF"/>
              <w:sz w:val="22"/>
              <w:szCs w:val="22"/>
              <w:u w:val="single"/>
              <w:lang w:val="en-GB" w:eastAsia="en-GB"/>
            </w:rPr>
          </w:rPrChange>
        </w:rPr>
        <w:t>;</w:t>
      </w:r>
    </w:p>
    <w:p w:rsidR="00110756" w:rsidRPr="00110756" w:rsidRDefault="00110756" w:rsidP="00C33117">
      <w:pPr>
        <w:pStyle w:val="Bullet1"/>
        <w:numPr>
          <w:numberingChange w:id="764" w:author="Unknown" w:date="2016-04-21T16:04:00Z" w:original=""/>
        </w:numPr>
        <w:rPr>
          <w:lang w:val="en-GB"/>
          <w:rPrChange w:id="765" w:author="Unknown">
            <w:rPr/>
          </w:rPrChange>
        </w:rPr>
      </w:pPr>
      <w:bookmarkStart w:id="766" w:name="_Toc446066527"/>
      <w:r w:rsidRPr="00110756">
        <w:rPr>
          <w:lang w:val="en-GB"/>
          <w:rPrChange w:id="767" w:author="ernst" w:date="2016-10-24T17:08:00Z">
            <w:rPr>
              <w:i/>
              <w:iCs/>
              <w:color w:val="0000FF"/>
              <w:sz w:val="22"/>
              <w:szCs w:val="22"/>
              <w:u w:val="single"/>
              <w:lang w:val="en-GB" w:eastAsia="en-GB"/>
            </w:rPr>
          </w:rPrChange>
        </w:rPr>
        <w:t>in the evaluation of new measures for maritime safety and protection of the marine environment</w:t>
      </w:r>
      <w:bookmarkEnd w:id="766"/>
      <w:r w:rsidRPr="00110756">
        <w:rPr>
          <w:lang w:val="en-GB"/>
          <w:rPrChange w:id="768" w:author="ernst" w:date="2016-10-24T17:08:00Z">
            <w:rPr>
              <w:i/>
              <w:iCs/>
              <w:color w:val="0000FF"/>
              <w:sz w:val="22"/>
              <w:szCs w:val="22"/>
              <w:u w:val="single"/>
              <w:lang w:val="en-GB" w:eastAsia="en-GB"/>
            </w:rPr>
          </w:rPrChange>
        </w:rPr>
        <w:t>;</w:t>
      </w:r>
    </w:p>
    <w:p w:rsidR="00110756" w:rsidRPr="00110756" w:rsidRDefault="00110756" w:rsidP="00C33117">
      <w:pPr>
        <w:pStyle w:val="Bullet1"/>
        <w:numPr>
          <w:numberingChange w:id="769" w:author="Unknown" w:date="2016-04-21T16:04:00Z" w:original=""/>
        </w:numPr>
        <w:rPr>
          <w:lang w:val="en-GB"/>
          <w:rPrChange w:id="770" w:author="Unknown">
            <w:rPr/>
          </w:rPrChange>
        </w:rPr>
      </w:pPr>
      <w:bookmarkStart w:id="771" w:name="_Toc446066528"/>
      <w:r w:rsidRPr="00110756">
        <w:rPr>
          <w:lang w:val="en-GB"/>
          <w:rPrChange w:id="772" w:author="ernst" w:date="2016-10-24T17:08:00Z">
            <w:rPr>
              <w:i/>
              <w:iCs/>
              <w:color w:val="0000FF"/>
              <w:sz w:val="22"/>
              <w:szCs w:val="22"/>
              <w:u w:val="single"/>
              <w:lang w:val="en-GB" w:eastAsia="en-GB"/>
            </w:rPr>
          </w:rPrChange>
        </w:rPr>
        <w:lastRenderedPageBreak/>
        <w:t>in making a comparison between existing and possibly improved measures, with a view to achieve a balance between the various technical and operational issues, including the human element</w:t>
      </w:r>
      <w:bookmarkEnd w:id="771"/>
      <w:r w:rsidRPr="00110756">
        <w:rPr>
          <w:lang w:val="en-GB"/>
          <w:rPrChange w:id="773" w:author="ernst" w:date="2016-10-24T17:08:00Z">
            <w:rPr>
              <w:i/>
              <w:iCs/>
              <w:color w:val="0000FF"/>
              <w:sz w:val="22"/>
              <w:szCs w:val="22"/>
              <w:u w:val="single"/>
              <w:lang w:val="en-GB" w:eastAsia="en-GB"/>
            </w:rPr>
          </w:rPrChange>
        </w:rPr>
        <w:t>; and</w:t>
      </w:r>
    </w:p>
    <w:p w:rsidR="00110756" w:rsidRPr="00110756" w:rsidRDefault="00110756" w:rsidP="00C33117">
      <w:pPr>
        <w:pStyle w:val="Bullet1"/>
        <w:numPr>
          <w:numberingChange w:id="774" w:author="Unknown" w:date="2016-04-21T16:04:00Z" w:original=""/>
        </w:numPr>
        <w:rPr>
          <w:lang w:val="en-GB"/>
          <w:rPrChange w:id="775" w:author="Unknown">
            <w:rPr/>
          </w:rPrChange>
        </w:rPr>
      </w:pPr>
      <w:bookmarkStart w:id="776" w:name="_Toc446066529"/>
      <w:proofErr w:type="gramStart"/>
      <w:r w:rsidRPr="00110756">
        <w:rPr>
          <w:lang w:val="en-GB"/>
          <w:rPrChange w:id="777" w:author="ernst" w:date="2016-10-24T17:08:00Z">
            <w:rPr>
              <w:i/>
              <w:iCs/>
              <w:color w:val="0000FF"/>
              <w:sz w:val="22"/>
              <w:szCs w:val="22"/>
              <w:u w:val="single"/>
              <w:lang w:val="en-GB" w:eastAsia="en-GB"/>
            </w:rPr>
          </w:rPrChange>
        </w:rPr>
        <w:t>in</w:t>
      </w:r>
      <w:proofErr w:type="gramEnd"/>
      <w:r w:rsidRPr="00110756">
        <w:rPr>
          <w:lang w:val="en-GB"/>
          <w:rPrChange w:id="778" w:author="ernst" w:date="2016-10-24T17:08:00Z">
            <w:rPr>
              <w:i/>
              <w:iCs/>
              <w:color w:val="0000FF"/>
              <w:sz w:val="22"/>
              <w:szCs w:val="22"/>
              <w:u w:val="single"/>
              <w:lang w:val="en-GB" w:eastAsia="en-GB"/>
            </w:rPr>
          </w:rPrChange>
        </w:rPr>
        <w:t xml:space="preserve"> making a comparison between maritime safety or the protection of the marine environment and costs.</w:t>
      </w:r>
      <w:bookmarkEnd w:id="776"/>
      <w:r w:rsidRPr="00110756">
        <w:rPr>
          <w:lang w:val="en-GB"/>
          <w:rPrChange w:id="779" w:author="ernst" w:date="2016-10-24T17:08:00Z">
            <w:rPr>
              <w:i/>
              <w:iCs/>
              <w:color w:val="0000FF"/>
              <w:sz w:val="22"/>
              <w:szCs w:val="22"/>
              <w:u w:val="single"/>
              <w:lang w:val="en-GB" w:eastAsia="en-GB"/>
            </w:rPr>
          </w:rPrChange>
        </w:rPr>
        <w:t xml:space="preserve"> </w:t>
      </w:r>
    </w:p>
    <w:p w:rsidR="00110756" w:rsidRPr="004A3E2C" w:rsidRDefault="00110756" w:rsidP="00C33117">
      <w:r w:rsidRPr="004A3E2C">
        <w:t xml:space="preserve">In </w:t>
      </w:r>
      <w:r w:rsidRPr="009344A5">
        <w:fldChar w:fldCharType="begin"/>
      </w:r>
      <w:r w:rsidRPr="00110756">
        <w:rPr>
          <w:rPrChange w:id="780" w:author="ernst">
            <w:rPr>
              <w:i/>
              <w:iCs/>
              <w:color w:val="0000FF"/>
              <w:u w:val="single"/>
              <w:lang w:eastAsia="en-GB"/>
            </w:rPr>
          </w:rPrChange>
        </w:rPr>
        <w:instrText xml:space="preserve"> REF _Ref448839680 </w:instrText>
      </w:r>
      <w:r w:rsidRPr="00D423DD">
        <w:instrText>\</w:instrText>
      </w:r>
      <w:r w:rsidRPr="00110756">
        <w:rPr>
          <w:rPrChange w:id="781" w:author="ernst">
            <w:rPr>
              <w:i/>
              <w:iCs/>
              <w:color w:val="0000FF"/>
              <w:u w:val="single"/>
              <w:lang w:eastAsia="en-GB"/>
            </w:rPr>
          </w:rPrChange>
        </w:rPr>
        <w:instrText xml:space="preserve">r </w:instrText>
      </w:r>
      <w:r w:rsidRPr="00D423DD">
        <w:instrText>\</w:instrText>
      </w:r>
      <w:r w:rsidRPr="00110756">
        <w:rPr>
          <w:rPrChange w:id="782" w:author="ernst">
            <w:rPr>
              <w:i/>
              <w:iCs/>
              <w:color w:val="0000FF"/>
              <w:u w:val="single"/>
              <w:lang w:eastAsia="en-GB"/>
            </w:rPr>
          </w:rPrChange>
        </w:rPr>
        <w:instrText xml:space="preserve">h  </w:instrText>
      </w:r>
      <w:r w:rsidRPr="00D423DD">
        <w:instrText>\</w:instrText>
      </w:r>
      <w:r w:rsidRPr="00110756">
        <w:rPr>
          <w:rPrChange w:id="783" w:author="ernst">
            <w:rPr>
              <w:i/>
              <w:iCs/>
              <w:color w:val="0000FF"/>
              <w:u w:val="single"/>
              <w:lang w:eastAsia="en-GB"/>
            </w:rPr>
          </w:rPrChange>
        </w:rPr>
        <w:instrText xml:space="preserve">* MERGEFORMAT </w:instrText>
      </w:r>
      <w:r w:rsidRPr="009344A5">
        <w:rPr>
          <w:rPrChange w:id="784" w:author="ernst">
            <w:rPr/>
          </w:rPrChange>
        </w:rPr>
        <w:fldChar w:fldCharType="separate"/>
      </w:r>
      <w:r w:rsidRPr="00110756">
        <w:rPr>
          <w:rPrChange w:id="785" w:author="ernst">
            <w:rPr>
              <w:i/>
              <w:iCs/>
              <w:color w:val="0000FF"/>
              <w:u w:val="single"/>
              <w:lang w:eastAsia="en-GB"/>
            </w:rPr>
          </w:rPrChange>
        </w:rPr>
        <w:t>ANNEX A</w:t>
      </w:r>
      <w:r w:rsidRPr="009344A5">
        <w:fldChar w:fldCharType="end"/>
      </w:r>
      <w:r w:rsidRPr="00110756">
        <w:rPr>
          <w:rPrChange w:id="786" w:author="ernst">
            <w:rPr>
              <w:i/>
              <w:iCs/>
              <w:color w:val="0000FF"/>
              <w:u w:val="single"/>
              <w:lang w:eastAsia="en-GB"/>
            </w:rPr>
          </w:rPrChange>
        </w:rPr>
        <w:t xml:space="preserve"> </w:t>
      </w:r>
      <w:proofErr w:type="spellStart"/>
      <w:r w:rsidRPr="00110756">
        <w:rPr>
          <w:rPrChange w:id="787" w:author="ernst">
            <w:rPr>
              <w:i/>
              <w:iCs/>
              <w:color w:val="0000FF"/>
              <w:u w:val="single"/>
              <w:lang w:eastAsia="en-GB"/>
            </w:rPr>
          </w:rPrChange>
        </w:rPr>
        <w:t>a</w:t>
      </w:r>
      <w:proofErr w:type="spellEnd"/>
      <w:r w:rsidRPr="00110756">
        <w:rPr>
          <w:rPrChange w:id="788" w:author="ernst">
            <w:rPr>
              <w:i/>
              <w:iCs/>
              <w:color w:val="0000FF"/>
              <w:u w:val="single"/>
              <w:lang w:eastAsia="en-GB"/>
            </w:rPr>
          </w:rPrChange>
        </w:rPr>
        <w:t xml:space="preserve"> list is presented with spatial demands of other functions and some specific risks that may arise from the interaction between these functions and navigation. In the evaluation, attention should be paid to future scenarios of shipping (traffic density, routes, technological developments </w:t>
      </w:r>
      <w:ins w:id="789" w:author="ernst" w:date="2016-10-27T09:42:00Z">
        <w:r>
          <w:t xml:space="preserve">such </w:t>
        </w:r>
      </w:ins>
      <w:r w:rsidRPr="00110756">
        <w:rPr>
          <w:rPrChange w:id="790" w:author="ernst">
            <w:rPr>
              <w:i/>
              <w:iCs/>
              <w:color w:val="0000FF"/>
              <w:u w:val="single"/>
              <w:lang w:eastAsia="en-GB"/>
            </w:rPr>
          </w:rPrChange>
        </w:rPr>
        <w:t xml:space="preserve">as autonomous </w:t>
      </w:r>
      <w:del w:id="791" w:author="ernst" w:date="2016-10-24T16:42:00Z">
        <w:r w:rsidRPr="00110756">
          <w:rPr>
            <w:rPrChange w:id="792" w:author="ernst">
              <w:rPr>
                <w:i/>
                <w:iCs/>
                <w:color w:val="0000FF"/>
                <w:u w:val="single"/>
                <w:lang w:eastAsia="en-GB"/>
              </w:rPr>
            </w:rPrChange>
          </w:rPr>
          <w:delText>sailing</w:delText>
        </w:r>
      </w:del>
      <w:ins w:id="793" w:author="ernst" w:date="2016-10-24T16:42:00Z">
        <w:r w:rsidRPr="00110756">
          <w:rPr>
            <w:rPrChange w:id="794" w:author="ernst">
              <w:rPr>
                <w:i/>
                <w:iCs/>
                <w:color w:val="0000FF"/>
                <w:u w:val="single"/>
                <w:lang w:eastAsia="en-GB"/>
              </w:rPr>
            </w:rPrChange>
          </w:rPr>
          <w:t>vehicles</w:t>
        </w:r>
      </w:ins>
      <w:r w:rsidRPr="00110756">
        <w:rPr>
          <w:rPrChange w:id="795" w:author="ernst">
            <w:rPr>
              <w:i/>
              <w:iCs/>
              <w:color w:val="0000FF"/>
              <w:u w:val="single"/>
              <w:lang w:eastAsia="en-GB"/>
            </w:rPr>
          </w:rPrChange>
        </w:rPr>
        <w:t>, etc.), effects of climate change, demographical developments, etc.</w:t>
      </w:r>
    </w:p>
    <w:p w:rsidR="00110756" w:rsidRPr="00110756" w:rsidRDefault="00110756" w:rsidP="00C33117">
      <w:pPr>
        <w:pStyle w:val="Heading2"/>
        <w:numPr>
          <w:numberingChange w:id="796" w:author="Unknown" w:date="2016-04-21T16:04:00Z" w:original="%1:5:0:.%2:2:0:"/>
        </w:numPr>
        <w:rPr>
          <w:lang w:val="en-GB"/>
          <w:rPrChange w:id="797" w:author="Unknown">
            <w:rPr/>
          </w:rPrChange>
        </w:rPr>
      </w:pPr>
      <w:bookmarkStart w:id="798" w:name="_Toc420481426"/>
      <w:bookmarkStart w:id="799" w:name="_Toc420483206"/>
      <w:bookmarkStart w:id="800" w:name="_Toc420582535"/>
      <w:bookmarkStart w:id="801" w:name="_Toc446066530"/>
      <w:bookmarkStart w:id="802" w:name="_Toc446083028"/>
      <w:bookmarkEnd w:id="798"/>
      <w:bookmarkEnd w:id="799"/>
      <w:r w:rsidRPr="00110756">
        <w:rPr>
          <w:lang w:val="en-GB"/>
          <w:rPrChange w:id="803" w:author="ernst" w:date="2016-10-24T17:08:00Z">
            <w:rPr>
              <w:b w:val="0"/>
              <w:bCs w:val="0"/>
              <w:i/>
              <w:iCs/>
              <w:color w:val="0000FF"/>
              <w:u w:val="single"/>
              <w:lang w:val="en-GB" w:eastAsia="en-GB"/>
            </w:rPr>
          </w:rPrChange>
        </w:rPr>
        <w:t>Risk Acceptance</w:t>
      </w:r>
      <w:bookmarkEnd w:id="800"/>
      <w:bookmarkEnd w:id="801"/>
      <w:bookmarkEnd w:id="802"/>
    </w:p>
    <w:p w:rsidR="00110756" w:rsidRPr="00110756" w:rsidRDefault="00110756" w:rsidP="00C33117">
      <w:pPr>
        <w:pStyle w:val="BodyText"/>
        <w:rPr>
          <w:sz w:val="22"/>
          <w:szCs w:val="22"/>
          <w:lang w:val="en-GB"/>
          <w:rPrChange w:id="804" w:author="Unknown">
            <w:rPr>
              <w:lang w:val="en-GB" w:eastAsia="de-DE"/>
            </w:rPr>
          </w:rPrChange>
        </w:rPr>
      </w:pPr>
      <w:r w:rsidRPr="00110756">
        <w:rPr>
          <w:sz w:val="22"/>
          <w:szCs w:val="22"/>
          <w:lang w:val="en-GB"/>
          <w:rPrChange w:id="805" w:author="ernst" w:date="2016-10-24T17:08:00Z">
            <w:rPr>
              <w:i/>
              <w:iCs/>
              <w:color w:val="0000FF"/>
              <w:sz w:val="22"/>
              <w:szCs w:val="22"/>
              <w:u w:val="single"/>
              <w:lang w:val="en-GB" w:eastAsia="de-DE"/>
            </w:rPr>
          </w:rPrChange>
        </w:rPr>
        <w:t xml:space="preserve">When deciding on acceptability of risks, it is useful to distinguish between different types of risk, by the nature of the consequences involved.  </w:t>
      </w:r>
    </w:p>
    <w:p w:rsidR="00110756" w:rsidRPr="004A3E2C" w:rsidRDefault="00110756" w:rsidP="00C33117">
      <w:pPr>
        <w:pStyle w:val="NormalBold"/>
      </w:pPr>
      <w:bookmarkStart w:id="806" w:name="_Toc420481524"/>
      <w:bookmarkStart w:id="807" w:name="_Toc446066535"/>
      <w:r w:rsidRPr="004A3E2C">
        <w:t>Risks to people</w:t>
      </w:r>
      <w:bookmarkEnd w:id="806"/>
      <w:bookmarkEnd w:id="807"/>
    </w:p>
    <w:p w:rsidR="00110756" w:rsidRPr="004A3E2C" w:rsidRDefault="00110756" w:rsidP="00C33117">
      <w:r w:rsidRPr="004A3E2C">
        <w:t>The safety of people not involved in the process or activity that causes the risk (Third Party Risk) is expressed in individual risk and societal risk. MSP usually addresses sea areas with no human inhabitants and a low density of people passing by. Hence, both the societal and individual risk levels usually are very low. Nevertheless, the safety of maritime traffic can be affected which has also consequences for risk to people.</w:t>
      </w:r>
    </w:p>
    <w:p w:rsidR="00110756" w:rsidRPr="004A3E2C" w:rsidRDefault="00110756" w:rsidP="00C33117">
      <w:pPr>
        <w:pStyle w:val="NormalBold"/>
      </w:pPr>
      <w:bookmarkStart w:id="808" w:name="_Toc420481525"/>
      <w:bookmarkStart w:id="809" w:name="_Toc446066536"/>
      <w:r w:rsidRPr="004A3E2C">
        <w:t>Risks to environment</w:t>
      </w:r>
      <w:bookmarkEnd w:id="808"/>
      <w:bookmarkEnd w:id="809"/>
    </w:p>
    <w:p w:rsidR="00110756" w:rsidRPr="004A3E2C" w:rsidRDefault="00110756" w:rsidP="00C33117">
      <w:ins w:id="810" w:author="ernst" w:date="2016-10-24T16:49:00Z">
        <w:r w:rsidRPr="004A3E2C">
          <w:t xml:space="preserve">The risks </w:t>
        </w:r>
        <w:r>
          <w:t>to environment ha</w:t>
        </w:r>
      </w:ins>
      <w:ins w:id="811" w:author="ernst" w:date="2016-10-25T09:48:00Z">
        <w:r>
          <w:t>ve</w:t>
        </w:r>
      </w:ins>
      <w:ins w:id="812" w:author="ernst" w:date="2016-10-24T16:49:00Z">
        <w:r w:rsidRPr="004A3E2C">
          <w:t xml:space="preserve"> to be studie</w:t>
        </w:r>
      </w:ins>
      <w:ins w:id="813" w:author="ernst" w:date="2016-10-24T16:50:00Z">
        <w:r w:rsidRPr="004A3E2C">
          <w:t>d</w:t>
        </w:r>
      </w:ins>
      <w:ins w:id="814" w:author="ernst" w:date="2016-10-24T16:49:00Z">
        <w:r w:rsidRPr="004A3E2C">
          <w:t>, and</w:t>
        </w:r>
      </w:ins>
      <w:ins w:id="815" w:author="ernst" w:date="2016-10-24T16:50:00Z">
        <w:r w:rsidRPr="004A3E2C">
          <w:t xml:space="preserve"> dependent on the case a</w:t>
        </w:r>
      </w:ins>
      <w:del w:id="816" w:author="ernst" w:date="2016-10-24T16:50:00Z">
        <w:r w:rsidRPr="004A3E2C" w:rsidDel="009541BA">
          <w:delText>A</w:delText>
        </w:r>
      </w:del>
      <w:r w:rsidRPr="004A3E2C">
        <w:t xml:space="preserve"> thorough Environmental Impact Assessment </w:t>
      </w:r>
      <w:ins w:id="817" w:author="ernst" w:date="2016-10-24T16:50:00Z">
        <w:r w:rsidRPr="004A3E2C">
          <w:t xml:space="preserve">may </w:t>
        </w:r>
      </w:ins>
      <w:r w:rsidRPr="004A3E2C">
        <w:t>ha</w:t>
      </w:r>
      <w:ins w:id="818" w:author="ernst" w:date="2016-10-24T16:50:00Z">
        <w:r w:rsidRPr="004A3E2C">
          <w:t>ve</w:t>
        </w:r>
      </w:ins>
      <w:del w:id="819" w:author="ernst" w:date="2016-10-24T16:50:00Z">
        <w:r w:rsidRPr="004A3E2C" w:rsidDel="009541BA">
          <w:delText>s</w:delText>
        </w:r>
      </w:del>
      <w:r w:rsidRPr="004A3E2C">
        <w:t xml:space="preserve"> to be </w:t>
      </w:r>
      <w:del w:id="820" w:author="ernst" w:date="2016-10-27T09:44:00Z">
        <w:r w:rsidRPr="004A3E2C" w:rsidDel="006D4D9A">
          <w:delText>done</w:delText>
        </w:r>
      </w:del>
      <w:ins w:id="821" w:author="ernst" w:date="2016-10-27T09:44:00Z">
        <w:r>
          <w:t>carried out</w:t>
        </w:r>
      </w:ins>
      <w:r w:rsidRPr="004A3E2C">
        <w:t>. Typical environmental effects are emission of noise, light and possibly harmful substances. The entire lifecycle of an installation, including decommissioning should be regarded.</w:t>
      </w:r>
      <w:ins w:id="822" w:author="ernst" w:date="2016-10-24T16:45:00Z">
        <w:r w:rsidRPr="004A3E2C">
          <w:t xml:space="preserve"> Also altering shipping routes </w:t>
        </w:r>
      </w:ins>
      <w:ins w:id="823" w:author="ernst" w:date="2016-10-24T16:51:00Z">
        <w:r w:rsidRPr="004A3E2C">
          <w:t xml:space="preserve">could </w:t>
        </w:r>
      </w:ins>
      <w:ins w:id="824" w:author="ernst" w:date="2016-10-24T16:45:00Z">
        <w:r w:rsidRPr="004A3E2C">
          <w:t>ha</w:t>
        </w:r>
      </w:ins>
      <w:ins w:id="825" w:author="ernst" w:date="2016-10-24T16:51:00Z">
        <w:r w:rsidRPr="004A3E2C">
          <w:t>ve</w:t>
        </w:r>
      </w:ins>
      <w:ins w:id="826" w:author="ernst" w:date="2016-10-24T16:45:00Z">
        <w:r w:rsidRPr="004A3E2C">
          <w:t xml:space="preserve"> an impact on environment</w:t>
        </w:r>
      </w:ins>
      <w:ins w:id="827" w:author="ernst" w:date="2016-10-24T16:51:00Z">
        <w:r w:rsidRPr="004A3E2C">
          <w:t xml:space="preserve"> (e.g., carbon emission)</w:t>
        </w:r>
      </w:ins>
      <w:ins w:id="828" w:author="ernst" w:date="2016-10-24T16:45:00Z">
        <w:r w:rsidRPr="004A3E2C">
          <w:t>.</w:t>
        </w:r>
      </w:ins>
    </w:p>
    <w:p w:rsidR="00110756" w:rsidRPr="004A3E2C" w:rsidRDefault="00110756" w:rsidP="00C33117">
      <w:pPr>
        <w:pStyle w:val="NormalBold"/>
      </w:pPr>
      <w:bookmarkStart w:id="829" w:name="_Toc420481526"/>
      <w:bookmarkStart w:id="830" w:name="_Toc446066537"/>
      <w:r w:rsidRPr="004A3E2C">
        <w:t>Risks to property and assets</w:t>
      </w:r>
      <w:bookmarkEnd w:id="829"/>
      <w:bookmarkEnd w:id="830"/>
    </w:p>
    <w:p w:rsidR="00110756" w:rsidRPr="004A3E2C" w:rsidRDefault="00110756" w:rsidP="00C33117">
      <w:r w:rsidRPr="004A3E2C">
        <w:t xml:space="preserve">In addition to the monetary value and inconvenience of the potential loss, the value that stakeholders would pay for this loss and the value that stakeholders would gain from the intended facilities, should be taken into consideration.  </w:t>
      </w:r>
    </w:p>
    <w:p w:rsidR="00110756" w:rsidRPr="004A3E2C" w:rsidRDefault="00110756" w:rsidP="00C33117">
      <w:pPr>
        <w:pStyle w:val="NormalBold"/>
      </w:pPr>
      <w:bookmarkStart w:id="831" w:name="_Toc420481527"/>
      <w:bookmarkStart w:id="832" w:name="_Toc446066538"/>
      <w:r w:rsidRPr="004A3E2C">
        <w:t>Risks</w:t>
      </w:r>
      <w:r w:rsidRPr="00110756">
        <w:rPr>
          <w:rPrChange w:id="833" w:author="ernst">
            <w:rPr>
              <w:b w:val="0"/>
              <w:bCs w:val="0"/>
              <w:i/>
              <w:iCs/>
              <w:color w:val="0000FF"/>
              <w:sz w:val="22"/>
              <w:szCs w:val="22"/>
              <w:u w:val="single"/>
              <w:lang w:eastAsia="en-GB"/>
            </w:rPr>
          </w:rPrChange>
        </w:rPr>
        <w:t xml:space="preserve"> to business</w:t>
      </w:r>
      <w:bookmarkEnd w:id="831"/>
      <w:bookmarkEnd w:id="832"/>
    </w:p>
    <w:p w:rsidR="00110756" w:rsidRPr="004A3E2C" w:rsidRDefault="00110756" w:rsidP="00C33117">
      <w:r w:rsidRPr="00110756">
        <w:rPr>
          <w:rPrChange w:id="834" w:author="ernst">
            <w:rPr>
              <w:i/>
              <w:iCs/>
              <w:color w:val="0000FF"/>
              <w:u w:val="single"/>
              <w:lang w:eastAsia="en-GB"/>
            </w:rPr>
          </w:rPrChange>
        </w:rPr>
        <w:t>The potential risks to business and loss of reputation of ports and harbours (lesser vessels visiting due to increased risk) which may be subjected to the negative effect of the intended facilities, should be taken into consideration. The vice versa may also be applicable.</w:t>
      </w:r>
    </w:p>
    <w:p w:rsidR="00110756" w:rsidRPr="00110756" w:rsidRDefault="00110756" w:rsidP="00C33117">
      <w:pPr>
        <w:pStyle w:val="Heading2"/>
        <w:numPr>
          <w:numberingChange w:id="835" w:author="Unknown" w:date="2016-04-21T16:04:00Z" w:original="%1:5:0:.%2:3:0:"/>
        </w:numPr>
        <w:rPr>
          <w:lang w:val="en-GB"/>
          <w:rPrChange w:id="836" w:author="Unknown">
            <w:rPr/>
          </w:rPrChange>
        </w:rPr>
      </w:pPr>
      <w:bookmarkStart w:id="837" w:name="_Toc420582536"/>
      <w:bookmarkStart w:id="838" w:name="_Toc446066539"/>
      <w:bookmarkStart w:id="839" w:name="_Toc446083029"/>
      <w:r w:rsidRPr="00110756">
        <w:rPr>
          <w:lang w:val="en-GB"/>
          <w:rPrChange w:id="840" w:author="ernst" w:date="2016-10-24T17:08:00Z">
            <w:rPr>
              <w:b w:val="0"/>
              <w:bCs w:val="0"/>
              <w:i/>
              <w:iCs/>
              <w:color w:val="0000FF"/>
              <w:u w:val="single"/>
              <w:lang w:val="en-GB" w:eastAsia="en-GB"/>
            </w:rPr>
          </w:rPrChange>
        </w:rPr>
        <w:t>Risk Mitigation</w:t>
      </w:r>
      <w:bookmarkEnd w:id="837"/>
      <w:bookmarkEnd w:id="838"/>
      <w:bookmarkEnd w:id="839"/>
    </w:p>
    <w:p w:rsidR="00110756" w:rsidRPr="004A3E2C" w:rsidRDefault="00110756" w:rsidP="00C33117">
      <w:r w:rsidRPr="004A3E2C">
        <w:t xml:space="preserve">Risk should be mitigated by a balanced approach, ensuring that the MSP process makes adequate provision for all related activities required. In Step 9 of the process described in Section </w:t>
      </w:r>
      <w:r w:rsidRPr="009344A5">
        <w:fldChar w:fldCharType="begin"/>
      </w:r>
      <w:r w:rsidRPr="00110756">
        <w:rPr>
          <w:rPrChange w:id="841" w:author="ernst">
            <w:rPr>
              <w:i/>
              <w:iCs/>
              <w:color w:val="0000FF"/>
              <w:u w:val="single"/>
              <w:lang w:eastAsia="en-GB"/>
            </w:rPr>
          </w:rPrChange>
        </w:rPr>
        <w:instrText xml:space="preserve"> REF _Ref448831453 </w:instrText>
      </w:r>
      <w:r w:rsidRPr="00D423DD">
        <w:instrText>\</w:instrText>
      </w:r>
      <w:r w:rsidRPr="00110756">
        <w:rPr>
          <w:rPrChange w:id="842" w:author="ernst">
            <w:rPr>
              <w:i/>
              <w:iCs/>
              <w:color w:val="0000FF"/>
              <w:u w:val="single"/>
              <w:lang w:eastAsia="en-GB"/>
            </w:rPr>
          </w:rPrChange>
        </w:rPr>
        <w:instrText xml:space="preserve">r </w:instrText>
      </w:r>
      <w:r w:rsidRPr="00D423DD">
        <w:instrText>\</w:instrText>
      </w:r>
      <w:r w:rsidRPr="00110756">
        <w:rPr>
          <w:rPrChange w:id="843" w:author="ernst">
            <w:rPr>
              <w:i/>
              <w:iCs/>
              <w:color w:val="0000FF"/>
              <w:u w:val="single"/>
              <w:lang w:eastAsia="en-GB"/>
            </w:rPr>
          </w:rPrChange>
        </w:rPr>
        <w:instrText xml:space="preserve">h </w:instrText>
      </w:r>
      <w:r w:rsidRPr="009344A5">
        <w:rPr>
          <w:rPrChange w:id="844" w:author="ernst">
            <w:rPr/>
          </w:rPrChange>
        </w:rPr>
        <w:fldChar w:fldCharType="separate"/>
      </w:r>
      <w:r w:rsidRPr="00110756">
        <w:rPr>
          <w:rPrChange w:id="845" w:author="ernst">
            <w:rPr>
              <w:i/>
              <w:iCs/>
              <w:color w:val="0000FF"/>
              <w:u w:val="single"/>
              <w:lang w:eastAsia="en-GB"/>
            </w:rPr>
          </w:rPrChange>
        </w:rPr>
        <w:t>3</w:t>
      </w:r>
      <w:r w:rsidRPr="009344A5">
        <w:fldChar w:fldCharType="end"/>
      </w:r>
      <w:r w:rsidRPr="00110756">
        <w:rPr>
          <w:rPrChange w:id="846" w:author="ernst">
            <w:rPr>
              <w:i/>
              <w:iCs/>
              <w:color w:val="0000FF"/>
              <w:u w:val="single"/>
              <w:lang w:eastAsia="en-GB"/>
            </w:rPr>
          </w:rPrChange>
        </w:rPr>
        <w:t>, the effectiveness of measures in place is evaluated aiming at adjustment of the measures but also contributing to future projects.</w:t>
      </w:r>
    </w:p>
    <w:p w:rsidR="00110756" w:rsidRPr="004A3E2C" w:rsidDel="00311C6F" w:rsidRDefault="00110756" w:rsidP="00C33117">
      <w:pPr>
        <w:rPr>
          <w:del w:id="847" w:author="ernst" w:date="2016-10-24T17:03:00Z"/>
        </w:rPr>
      </w:pPr>
    </w:p>
    <w:p w:rsidR="00110756" w:rsidRPr="004A3E2C" w:rsidDel="00311C6F" w:rsidRDefault="00110756" w:rsidP="00C33117">
      <w:pPr>
        <w:rPr>
          <w:del w:id="848" w:author="ernst" w:date="2016-10-24T17:03:00Z"/>
        </w:rPr>
      </w:pPr>
      <w:del w:id="849" w:author="ernst" w:date="2016-10-24T17:03:00Z">
        <w:r w:rsidRPr="00110756">
          <w:rPr>
            <w:rPrChange w:id="850" w:author="ernst">
              <w:rPr>
                <w:i/>
                <w:iCs/>
                <w:color w:val="0000FF"/>
                <w:u w:val="single"/>
                <w:lang w:eastAsia="en-GB"/>
              </w:rPr>
            </w:rPrChange>
          </w:rPr>
          <w:delText xml:space="preserve">It is important for each country to </w:delText>
        </w:r>
      </w:del>
      <w:del w:id="851" w:author="ernst" w:date="2016-10-24T16:59:00Z">
        <w:r w:rsidRPr="00110756">
          <w:rPr>
            <w:rPrChange w:id="852" w:author="ernst">
              <w:rPr>
                <w:i/>
                <w:iCs/>
                <w:color w:val="0000FF"/>
                <w:u w:val="single"/>
                <w:lang w:eastAsia="en-GB"/>
              </w:rPr>
            </w:rPrChange>
          </w:rPr>
          <w:delText xml:space="preserve">apply </w:delText>
        </w:r>
      </w:del>
      <w:del w:id="853" w:author="ernst" w:date="2016-10-24T17:03:00Z">
        <w:r w:rsidRPr="00110756">
          <w:rPr>
            <w:rPrChange w:id="854" w:author="ernst">
              <w:rPr>
                <w:i/>
                <w:iCs/>
                <w:color w:val="0000FF"/>
                <w:u w:val="single"/>
                <w:lang w:eastAsia="en-GB"/>
              </w:rPr>
            </w:rPrChange>
          </w:rPr>
          <w:delText xml:space="preserve">their conditions and requirements in the application of their MSP processes. </w:delText>
        </w:r>
      </w:del>
    </w:p>
    <w:p w:rsidR="00110756" w:rsidRPr="004A3E2C" w:rsidRDefault="00110756" w:rsidP="00C33117"/>
    <w:p w:rsidR="00110756" w:rsidRPr="004A3E2C" w:rsidRDefault="00110756" w:rsidP="00C33117">
      <w:r w:rsidRPr="00110756">
        <w:rPr>
          <w:rPrChange w:id="855" w:author="ernst">
            <w:rPr>
              <w:i/>
              <w:iCs/>
              <w:color w:val="0000FF"/>
              <w:u w:val="single"/>
              <w:lang w:eastAsia="en-GB"/>
            </w:rPr>
          </w:rPrChange>
        </w:rPr>
        <w:t xml:space="preserve">On a case-by-case basis, National </w:t>
      </w:r>
      <w:ins w:id="856" w:author="ernst" w:date="2016-10-24T17:04:00Z">
        <w:r w:rsidRPr="00110756">
          <w:rPr>
            <w:rPrChange w:id="857" w:author="ernst">
              <w:rPr>
                <w:i/>
                <w:iCs/>
                <w:color w:val="0000FF"/>
                <w:u w:val="single"/>
                <w:lang w:eastAsia="en-GB"/>
              </w:rPr>
            </w:rPrChange>
          </w:rPr>
          <w:t>Competent</w:t>
        </w:r>
      </w:ins>
      <w:ins w:id="858" w:author="ernst" w:date="2016-10-24T17:03:00Z">
        <w:r w:rsidRPr="00110756">
          <w:rPr>
            <w:rPrChange w:id="859" w:author="ernst">
              <w:rPr>
                <w:i/>
                <w:iCs/>
                <w:color w:val="0000FF"/>
                <w:u w:val="single"/>
                <w:lang w:eastAsia="en-GB"/>
              </w:rPr>
            </w:rPrChange>
          </w:rPr>
          <w:t xml:space="preserve"> </w:t>
        </w:r>
      </w:ins>
      <w:r w:rsidRPr="00110756">
        <w:rPr>
          <w:rPrChange w:id="860" w:author="ernst">
            <w:rPr>
              <w:i/>
              <w:iCs/>
              <w:color w:val="0000FF"/>
              <w:u w:val="single"/>
              <w:lang w:eastAsia="en-GB"/>
            </w:rPr>
          </w:rPrChange>
        </w:rPr>
        <w:t>Authorities may consider:</w:t>
      </w:r>
    </w:p>
    <w:p w:rsidR="00110756" w:rsidRPr="00110756" w:rsidRDefault="00110756" w:rsidP="00C33117">
      <w:pPr>
        <w:pStyle w:val="Bullet1"/>
        <w:numPr>
          <w:numberingChange w:id="861" w:author="Unknown" w:date="2016-04-21T16:04:00Z" w:original=""/>
        </w:numPr>
        <w:rPr>
          <w:lang w:val="en-GB"/>
          <w:rPrChange w:id="862" w:author="Unknown">
            <w:rPr/>
          </w:rPrChange>
        </w:rPr>
      </w:pPr>
      <w:bookmarkStart w:id="863" w:name="_Toc446066540"/>
      <w:r w:rsidRPr="00110756">
        <w:rPr>
          <w:lang w:val="en-GB"/>
          <w:rPrChange w:id="864" w:author="ernst" w:date="2016-10-24T17:08:00Z">
            <w:rPr>
              <w:i/>
              <w:iCs/>
              <w:color w:val="0000FF"/>
              <w:sz w:val="22"/>
              <w:szCs w:val="22"/>
              <w:u w:val="single"/>
              <w:lang w:val="en-GB" w:eastAsia="en-GB"/>
            </w:rPr>
          </w:rPrChange>
        </w:rPr>
        <w:lastRenderedPageBreak/>
        <w:t>Establishing</w:t>
      </w:r>
      <w:ins w:id="865" w:author="ernst" w:date="2016-10-24T17:06:00Z">
        <w:r w:rsidRPr="00110756">
          <w:rPr>
            <w:lang w:val="en-GB"/>
            <w:rPrChange w:id="866" w:author="ernst" w:date="2016-10-24T17:08:00Z">
              <w:rPr>
                <w:i/>
                <w:iCs/>
                <w:color w:val="0000FF"/>
                <w:sz w:val="22"/>
                <w:szCs w:val="22"/>
                <w:u w:val="single"/>
                <w:lang w:val="en-GB" w:eastAsia="en-GB"/>
              </w:rPr>
            </w:rPrChange>
          </w:rPr>
          <w:t xml:space="preserve"> approve</w:t>
        </w:r>
      </w:ins>
      <w:ins w:id="867" w:author="ernst" w:date="2016-10-24T17:07:00Z">
        <w:r w:rsidRPr="00110756">
          <w:rPr>
            <w:lang w:val="en-GB"/>
            <w:rPrChange w:id="868" w:author="ernst" w:date="2016-10-24T17:08:00Z">
              <w:rPr>
                <w:i/>
                <w:iCs/>
                <w:color w:val="0000FF"/>
                <w:sz w:val="22"/>
                <w:szCs w:val="22"/>
                <w:u w:val="single"/>
                <w:lang w:val="en-GB" w:eastAsia="en-GB"/>
              </w:rPr>
            </w:rPrChange>
          </w:rPr>
          <w:t>d</w:t>
        </w:r>
      </w:ins>
      <w:ins w:id="869" w:author="ernst" w:date="2016-10-24T17:06:00Z">
        <w:r w:rsidRPr="00110756">
          <w:rPr>
            <w:lang w:val="en-GB"/>
            <w:rPrChange w:id="870" w:author="ernst" w:date="2016-10-24T17:08:00Z">
              <w:rPr>
                <w:i/>
                <w:iCs/>
                <w:color w:val="0000FF"/>
                <w:sz w:val="22"/>
                <w:szCs w:val="22"/>
                <w:u w:val="single"/>
                <w:lang w:val="en-GB" w:eastAsia="en-GB"/>
              </w:rPr>
            </w:rPrChange>
          </w:rPr>
          <w:t xml:space="preserve"> IMO rout</w:t>
        </w:r>
      </w:ins>
      <w:ins w:id="871" w:author="ernst" w:date="2016-10-24T17:07:00Z">
        <w:r w:rsidRPr="00110756">
          <w:rPr>
            <w:lang w:val="en-GB"/>
            <w:rPrChange w:id="872" w:author="ernst" w:date="2016-10-24T17:08:00Z">
              <w:rPr>
                <w:i/>
                <w:iCs/>
                <w:color w:val="0000FF"/>
                <w:sz w:val="22"/>
                <w:szCs w:val="22"/>
                <w:u w:val="single"/>
                <w:lang w:val="en-GB" w:eastAsia="en-GB"/>
              </w:rPr>
            </w:rPrChange>
          </w:rPr>
          <w:t>e</w:t>
        </w:r>
      </w:ins>
      <w:ins w:id="873" w:author="ernst" w:date="2016-10-24T17:06:00Z">
        <w:r w:rsidRPr="00110756">
          <w:rPr>
            <w:lang w:val="en-GB"/>
            <w:rPrChange w:id="874" w:author="ernst" w:date="2016-10-24T17:08:00Z">
              <w:rPr>
                <w:i/>
                <w:iCs/>
                <w:color w:val="0000FF"/>
                <w:sz w:val="22"/>
                <w:szCs w:val="22"/>
                <w:u w:val="single"/>
                <w:lang w:val="en-GB" w:eastAsia="en-GB"/>
              </w:rPr>
            </w:rPrChange>
          </w:rPr>
          <w:t>ing measures, e.g.</w:t>
        </w:r>
      </w:ins>
      <w:r w:rsidRPr="00110756">
        <w:rPr>
          <w:lang w:val="en-GB"/>
          <w:rPrChange w:id="875" w:author="ernst" w:date="2016-10-24T17:08:00Z">
            <w:rPr>
              <w:i/>
              <w:iCs/>
              <w:color w:val="0000FF"/>
              <w:sz w:val="22"/>
              <w:szCs w:val="22"/>
              <w:u w:val="single"/>
              <w:lang w:val="en-GB" w:eastAsia="en-GB"/>
            </w:rPr>
          </w:rPrChange>
        </w:rPr>
        <w:t>:</w:t>
      </w:r>
      <w:bookmarkEnd w:id="863"/>
    </w:p>
    <w:p w:rsidR="00110756" w:rsidRPr="004A3E2C" w:rsidRDefault="00110756" w:rsidP="001B4521">
      <w:pPr>
        <w:pStyle w:val="Bullet2"/>
        <w:numPr>
          <w:ilvl w:val="0"/>
          <w:numId w:val="16"/>
          <w:numberingChange w:id="876" w:author="Unknown" w:date="2016-04-21T16:04:00Z" w:original="-"/>
        </w:numPr>
        <w:tabs>
          <w:tab w:val="clear" w:pos="1418"/>
        </w:tabs>
        <w:rPr>
          <w:sz w:val="22"/>
          <w:szCs w:val="22"/>
        </w:rPr>
      </w:pPr>
      <w:r w:rsidRPr="004A3E2C">
        <w:rPr>
          <w:sz w:val="22"/>
          <w:szCs w:val="22"/>
        </w:rPr>
        <w:t>TSS;</w:t>
      </w:r>
    </w:p>
    <w:p w:rsidR="00110756" w:rsidRPr="004A3E2C" w:rsidRDefault="00110756" w:rsidP="001B4521">
      <w:pPr>
        <w:pStyle w:val="Bullet2"/>
        <w:numPr>
          <w:ilvl w:val="0"/>
          <w:numId w:val="16"/>
          <w:numberingChange w:id="877" w:author="Unknown" w:date="2016-04-21T16:04:00Z" w:original="-"/>
        </w:numPr>
        <w:tabs>
          <w:tab w:val="clear" w:pos="1418"/>
        </w:tabs>
        <w:rPr>
          <w:sz w:val="22"/>
          <w:szCs w:val="22"/>
        </w:rPr>
      </w:pPr>
      <w:r w:rsidRPr="004A3E2C">
        <w:rPr>
          <w:sz w:val="22"/>
          <w:szCs w:val="22"/>
        </w:rPr>
        <w:t>Traffic lanes and other routing measures;</w:t>
      </w:r>
    </w:p>
    <w:p w:rsidR="00110756" w:rsidRPr="004A3E2C" w:rsidRDefault="00110756" w:rsidP="001B4521">
      <w:pPr>
        <w:pStyle w:val="Bullet2"/>
        <w:numPr>
          <w:ilvl w:val="0"/>
          <w:numId w:val="16"/>
          <w:numberingChange w:id="878" w:author="Unknown" w:date="2016-04-21T16:04:00Z" w:original="-"/>
        </w:numPr>
        <w:tabs>
          <w:tab w:val="clear" w:pos="1418"/>
        </w:tabs>
        <w:rPr>
          <w:sz w:val="22"/>
          <w:szCs w:val="22"/>
        </w:rPr>
      </w:pPr>
      <w:r w:rsidRPr="004A3E2C">
        <w:rPr>
          <w:sz w:val="22"/>
          <w:szCs w:val="22"/>
        </w:rPr>
        <w:t>Exclusion or Safety Zones and Areas to be Avoided; and</w:t>
      </w:r>
    </w:p>
    <w:p w:rsidR="00110756" w:rsidRPr="004A3E2C" w:rsidRDefault="00110756" w:rsidP="001B4521">
      <w:pPr>
        <w:pStyle w:val="Bullet2"/>
        <w:numPr>
          <w:ilvl w:val="0"/>
          <w:numId w:val="16"/>
          <w:numberingChange w:id="879" w:author="Unknown" w:date="2016-04-21T16:04:00Z" w:original="-"/>
        </w:numPr>
        <w:tabs>
          <w:tab w:val="clear" w:pos="1418"/>
        </w:tabs>
      </w:pPr>
      <w:r w:rsidRPr="004A3E2C">
        <w:rPr>
          <w:sz w:val="22"/>
          <w:szCs w:val="22"/>
        </w:rPr>
        <w:t>Separation areas, in order to prohibit or restrict vessels from entering or leaving areas of offshore structures;</w:t>
      </w:r>
    </w:p>
    <w:p w:rsidR="00110756" w:rsidRPr="00110756" w:rsidRDefault="00110756" w:rsidP="00C33117">
      <w:pPr>
        <w:pStyle w:val="Bullet1"/>
        <w:numPr>
          <w:numberingChange w:id="880" w:author="Unknown" w:date="2016-04-21T16:04:00Z" w:original=""/>
        </w:numPr>
        <w:rPr>
          <w:lang w:val="en-GB"/>
          <w:rPrChange w:id="881" w:author="Unknown">
            <w:rPr/>
          </w:rPrChange>
        </w:rPr>
      </w:pPr>
      <w:bookmarkStart w:id="882" w:name="_Toc446066541"/>
      <w:r w:rsidRPr="00110756">
        <w:rPr>
          <w:lang w:val="en-GB"/>
          <w:rPrChange w:id="883" w:author="ernst" w:date="2016-10-24T17:08:00Z">
            <w:rPr>
              <w:i/>
              <w:iCs/>
              <w:color w:val="0000FF"/>
              <w:sz w:val="22"/>
              <w:szCs w:val="22"/>
              <w:u w:val="single"/>
              <w:lang w:val="en-GB" w:eastAsia="en-GB"/>
            </w:rPr>
          </w:rPrChange>
        </w:rPr>
        <w:t>Establishing additional or repositioning existing AtoN</w:t>
      </w:r>
      <w:bookmarkEnd w:id="882"/>
      <w:r w:rsidRPr="00110756">
        <w:rPr>
          <w:lang w:val="en-GB"/>
          <w:rPrChange w:id="884" w:author="ernst" w:date="2016-10-24T17:08:00Z">
            <w:rPr>
              <w:i/>
              <w:iCs/>
              <w:color w:val="0000FF"/>
              <w:sz w:val="22"/>
              <w:szCs w:val="22"/>
              <w:u w:val="single"/>
              <w:lang w:val="en-GB" w:eastAsia="en-GB"/>
            </w:rPr>
          </w:rPrChange>
        </w:rPr>
        <w:t>; and</w:t>
      </w:r>
    </w:p>
    <w:p w:rsidR="00110756" w:rsidRPr="00110756" w:rsidRDefault="00110756" w:rsidP="00C33117">
      <w:pPr>
        <w:pStyle w:val="Bullet1"/>
        <w:numPr>
          <w:numberingChange w:id="885" w:author="Unknown" w:date="2016-04-21T16:04:00Z" w:original=""/>
        </w:numPr>
        <w:rPr>
          <w:lang w:val="en-GB"/>
          <w:rPrChange w:id="886" w:author="Unknown">
            <w:rPr/>
          </w:rPrChange>
        </w:rPr>
      </w:pPr>
      <w:bookmarkStart w:id="887" w:name="_Toc446066542"/>
      <w:r w:rsidRPr="00110756">
        <w:rPr>
          <w:lang w:val="en-GB"/>
          <w:rPrChange w:id="888" w:author="ernst" w:date="2016-10-24T17:08:00Z">
            <w:rPr>
              <w:i/>
              <w:iCs/>
              <w:color w:val="0000FF"/>
              <w:sz w:val="22"/>
              <w:szCs w:val="22"/>
              <w:u w:val="single"/>
              <w:lang w:val="en-GB" w:eastAsia="en-GB"/>
            </w:rPr>
          </w:rPrChange>
        </w:rPr>
        <w:t>Establishing or extending VTS</w:t>
      </w:r>
      <w:bookmarkEnd w:id="887"/>
      <w:r w:rsidRPr="00110756">
        <w:rPr>
          <w:lang w:val="en-GB"/>
          <w:rPrChange w:id="889" w:author="ernst" w:date="2016-10-24T17:08:00Z">
            <w:rPr>
              <w:i/>
              <w:iCs/>
              <w:color w:val="0000FF"/>
              <w:sz w:val="22"/>
              <w:szCs w:val="22"/>
              <w:u w:val="single"/>
              <w:lang w:val="en-GB" w:eastAsia="en-GB"/>
            </w:rPr>
          </w:rPrChange>
        </w:rPr>
        <w:t>s.</w:t>
      </w:r>
    </w:p>
    <w:p w:rsidR="00110756" w:rsidRPr="004A3E2C" w:rsidRDefault="00110756" w:rsidP="00C33117">
      <w:r w:rsidRPr="004A3E2C">
        <w:t>Offshore structures should be adequately marked following Guideline O-139. In some cases the offshore structures may be used to accommodate radar scanners or VHF relay stations to improve VTS coverage. Potentially, VTS outside national territories may contribute to safety of navigation in international waters populated with offshore installations.</w:t>
      </w:r>
    </w:p>
    <w:p w:rsidR="00110756" w:rsidRPr="004A3E2C" w:rsidDel="004A3E2C" w:rsidRDefault="00110756" w:rsidP="00C33117">
      <w:pPr>
        <w:rPr>
          <w:del w:id="890" w:author="ernst" w:date="2016-10-24T17:05:00Z"/>
        </w:rPr>
      </w:pPr>
      <w:del w:id="891" w:author="ernst" w:date="2016-10-24T17:05:00Z">
        <w:r w:rsidRPr="00110756">
          <w:rPr>
            <w:rPrChange w:id="892" w:author="ernst">
              <w:rPr>
                <w:i/>
                <w:iCs/>
                <w:color w:val="0000FF"/>
                <w:u w:val="single"/>
                <w:lang w:eastAsia="en-GB"/>
              </w:rPr>
            </w:rPrChange>
          </w:rPr>
          <w:delText xml:space="preserve">All measures mentioned above must be reflected on nautical charts and publications. They should also be promulgated through Maritime Safety Information (MSI) services. </w:delText>
        </w:r>
      </w:del>
    </w:p>
    <w:p w:rsidR="00110756" w:rsidRPr="00110756" w:rsidRDefault="00110756" w:rsidP="00C33117">
      <w:pPr>
        <w:pStyle w:val="Heading1"/>
        <w:numPr>
          <w:numberingChange w:id="893" w:author="Unknown" w:date="2016-04-21T16:04:00Z" w:original="%1:6:0:."/>
        </w:numPr>
        <w:rPr>
          <w:lang w:val="en-GB"/>
          <w:rPrChange w:id="894" w:author="Unknown">
            <w:rPr/>
          </w:rPrChange>
        </w:rPr>
      </w:pPr>
      <w:bookmarkStart w:id="895" w:name="_Toc420481436"/>
      <w:bookmarkStart w:id="896" w:name="_Toc420483216"/>
      <w:bookmarkStart w:id="897" w:name="_Toc420481443"/>
      <w:bookmarkStart w:id="898" w:name="_Toc420483223"/>
      <w:bookmarkStart w:id="899" w:name="_Toc420481444"/>
      <w:bookmarkStart w:id="900" w:name="_Toc420483224"/>
      <w:bookmarkStart w:id="901" w:name="_Toc420481445"/>
      <w:bookmarkStart w:id="902" w:name="_Toc420483225"/>
      <w:bookmarkStart w:id="903" w:name="_Toc420481446"/>
      <w:bookmarkStart w:id="904" w:name="_Toc420483226"/>
      <w:bookmarkStart w:id="905" w:name="_Toc420481447"/>
      <w:bookmarkStart w:id="906" w:name="_Toc420483227"/>
      <w:bookmarkStart w:id="907" w:name="_Toc420481448"/>
      <w:bookmarkStart w:id="908" w:name="_Toc420483228"/>
      <w:bookmarkStart w:id="909" w:name="_Toc420481449"/>
      <w:bookmarkStart w:id="910" w:name="_Toc420483229"/>
      <w:bookmarkStart w:id="911" w:name="_Toc420481450"/>
      <w:bookmarkStart w:id="912" w:name="_Toc420483230"/>
      <w:bookmarkStart w:id="913" w:name="_Toc420481451"/>
      <w:bookmarkStart w:id="914" w:name="_Toc420483231"/>
      <w:bookmarkStart w:id="915" w:name="_Toc420481452"/>
      <w:bookmarkStart w:id="916" w:name="_Toc420483232"/>
      <w:bookmarkStart w:id="917" w:name="_Toc420481453"/>
      <w:bookmarkStart w:id="918" w:name="_Toc420483233"/>
      <w:bookmarkStart w:id="919" w:name="_Toc420481454"/>
      <w:bookmarkStart w:id="920" w:name="_Toc420483234"/>
      <w:bookmarkStart w:id="921" w:name="_Toc420481455"/>
      <w:bookmarkStart w:id="922" w:name="_Toc420483235"/>
      <w:bookmarkStart w:id="923" w:name="_Toc420481456"/>
      <w:bookmarkStart w:id="924" w:name="_Toc420483236"/>
      <w:bookmarkStart w:id="925" w:name="_Toc420481457"/>
      <w:bookmarkStart w:id="926" w:name="_Toc420483237"/>
      <w:bookmarkStart w:id="927" w:name="_Toc420481458"/>
      <w:bookmarkStart w:id="928" w:name="_Toc420483238"/>
      <w:bookmarkStart w:id="929" w:name="_Toc420481459"/>
      <w:bookmarkStart w:id="930" w:name="_Toc420483239"/>
      <w:bookmarkStart w:id="931" w:name="_Toc420481460"/>
      <w:bookmarkStart w:id="932" w:name="_Toc420483240"/>
      <w:bookmarkStart w:id="933" w:name="_Toc420481461"/>
      <w:bookmarkStart w:id="934" w:name="_Toc420483241"/>
      <w:bookmarkStart w:id="935" w:name="_Toc420481462"/>
      <w:bookmarkStart w:id="936" w:name="_Toc420483242"/>
      <w:bookmarkStart w:id="937" w:name="_Toc420481463"/>
      <w:bookmarkStart w:id="938" w:name="_Toc420483243"/>
      <w:bookmarkStart w:id="939" w:name="_Toc420481464"/>
      <w:bookmarkStart w:id="940" w:name="_Toc420483244"/>
      <w:bookmarkStart w:id="941" w:name="_Toc420481465"/>
      <w:bookmarkStart w:id="942" w:name="_Toc420483245"/>
      <w:bookmarkStart w:id="943" w:name="_Toc420481466"/>
      <w:bookmarkStart w:id="944" w:name="_Toc420483246"/>
      <w:bookmarkStart w:id="945" w:name="_Toc420481467"/>
      <w:bookmarkStart w:id="946" w:name="_Toc420483247"/>
      <w:bookmarkStart w:id="947" w:name="_Toc420481468"/>
      <w:bookmarkStart w:id="948" w:name="_Toc420483248"/>
      <w:bookmarkStart w:id="949" w:name="_Toc420481469"/>
      <w:bookmarkStart w:id="950" w:name="_Toc420483249"/>
      <w:bookmarkStart w:id="951" w:name="_Toc420481470"/>
      <w:bookmarkStart w:id="952" w:name="_Toc420483250"/>
      <w:bookmarkStart w:id="953" w:name="_Toc420481471"/>
      <w:bookmarkStart w:id="954" w:name="_Toc420483251"/>
      <w:bookmarkStart w:id="955" w:name="_Toc420481472"/>
      <w:bookmarkStart w:id="956" w:name="_Toc420483252"/>
      <w:bookmarkStart w:id="957" w:name="_Toc420481473"/>
      <w:bookmarkStart w:id="958" w:name="_Toc420483253"/>
      <w:bookmarkStart w:id="959" w:name="_Toc420481474"/>
      <w:bookmarkStart w:id="960" w:name="_Toc420483254"/>
      <w:bookmarkStart w:id="961" w:name="_Toc420481475"/>
      <w:bookmarkStart w:id="962" w:name="_Toc420483255"/>
      <w:bookmarkStart w:id="963" w:name="_Toc420481482"/>
      <w:bookmarkStart w:id="964" w:name="_Toc420483262"/>
      <w:bookmarkStart w:id="965" w:name="_Toc420481489"/>
      <w:bookmarkStart w:id="966" w:name="_Toc420483269"/>
      <w:bookmarkStart w:id="967" w:name="_Toc420481496"/>
      <w:bookmarkStart w:id="968" w:name="_Toc420483276"/>
      <w:bookmarkStart w:id="969" w:name="_Toc420582537"/>
      <w:bookmarkStart w:id="970" w:name="_Toc446066543"/>
      <w:bookmarkStart w:id="971" w:name="_Toc446083030"/>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commentRangeStart w:id="972"/>
      <w:del w:id="973" w:author="ernst" w:date="2016-10-24T17:05:00Z">
        <w:r w:rsidRPr="00110756">
          <w:rPr>
            <w:lang w:val="en-GB"/>
            <w:rPrChange w:id="974" w:author="ernst" w:date="2016-10-24T17:08:00Z">
              <w:rPr>
                <w:b w:val="0"/>
                <w:bCs w:val="0"/>
                <w:i/>
                <w:iCs/>
                <w:caps w:val="0"/>
                <w:color w:val="0000FF"/>
                <w:kern w:val="0"/>
                <w:u w:val="single"/>
                <w:lang w:val="en-GB" w:eastAsia="en-GB"/>
              </w:rPr>
            </w:rPrChange>
          </w:rPr>
          <w:delText>Conclusions</w:delText>
        </w:r>
        <w:bookmarkEnd w:id="969"/>
        <w:bookmarkEnd w:id="970"/>
        <w:bookmarkEnd w:id="971"/>
        <w:commentRangeEnd w:id="972"/>
        <w:r w:rsidRPr="005E0000">
          <w:rPr>
            <w:rStyle w:val="CommentReference"/>
            <w:rFonts w:cs="Arial"/>
            <w:b w:val="0"/>
            <w:bCs w:val="0"/>
            <w:caps w:val="0"/>
            <w:kern w:val="0"/>
            <w:lang w:val="en-GB"/>
          </w:rPr>
          <w:commentReference w:id="972"/>
        </w:r>
      </w:del>
    </w:p>
    <w:p w:rsidR="00110756" w:rsidRPr="004A3E2C" w:rsidDel="0076271E" w:rsidRDefault="00110756" w:rsidP="00C33117">
      <w:pPr>
        <w:pStyle w:val="BodyText"/>
        <w:rPr>
          <w:del w:id="975" w:author="ernst" w:date="2016-10-24T14:58:00Z"/>
          <w:lang w:val="en-GB" w:eastAsia="de-DE"/>
        </w:rPr>
      </w:pPr>
      <w:del w:id="976" w:author="ernst" w:date="2016-10-24T14:58:00Z">
        <w:r w:rsidRPr="004A3E2C" w:rsidDel="0076271E">
          <w:rPr>
            <w:lang w:val="en-GB" w:eastAsia="de-DE"/>
          </w:rPr>
          <w:delText>As there are many different interests involved in MSP it is important that all maritime authorities, especially the AtoN authority, are involved in an early stage and are prepared to contribute to the planning process. These authorities should therefore have the necessary data available and have a clear understanding of the risks involved. It is equally important that the MSP leading authority is aware of the maritime concerns, needs and risks.</w:delText>
        </w:r>
      </w:del>
    </w:p>
    <w:p w:rsidR="00110756" w:rsidRPr="004A3E2C" w:rsidRDefault="00110756" w:rsidP="00C33117">
      <w:pPr>
        <w:pStyle w:val="BodyText"/>
        <w:rPr>
          <w:lang w:val="en-GB" w:eastAsia="de-DE"/>
        </w:rPr>
      </w:pPr>
      <w:del w:id="977" w:author="ernst" w:date="2016-10-24T14:58:00Z">
        <w:r w:rsidRPr="004A3E2C" w:rsidDel="0076271E">
          <w:rPr>
            <w:lang w:val="en-GB" w:eastAsia="de-DE"/>
          </w:rPr>
          <w:delText xml:space="preserve">Many documents on the MSP process are available, as referenced in </w:delText>
        </w:r>
        <w:r w:rsidRPr="009344A5">
          <w:rPr>
            <w:lang w:val="en-GB" w:eastAsia="de-DE"/>
          </w:rPr>
          <w:fldChar w:fldCharType="begin"/>
        </w:r>
        <w:r w:rsidRPr="00110756">
          <w:rPr>
            <w:lang w:val="en-GB" w:eastAsia="de-DE"/>
            <w:rPrChange w:id="978" w:author="ernst">
              <w:rPr>
                <w:i/>
                <w:iCs/>
                <w:color w:val="0000FF"/>
                <w:sz w:val="16"/>
                <w:szCs w:val="16"/>
                <w:u w:val="single"/>
                <w:lang w:val="en-GB" w:eastAsia="de-DE"/>
              </w:rPr>
            </w:rPrChange>
          </w:rPr>
          <w:delInstrText xml:space="preserve"> REF _Ref448911460 </w:delInstrText>
        </w:r>
        <w:r w:rsidRPr="00D423DD">
          <w:rPr>
            <w:lang w:val="en-GB" w:eastAsia="de-DE"/>
          </w:rPr>
          <w:delInstrText>\</w:delInstrText>
        </w:r>
        <w:r w:rsidRPr="00110756">
          <w:rPr>
            <w:lang w:val="en-GB" w:eastAsia="de-DE"/>
            <w:rPrChange w:id="979" w:author="ernst">
              <w:rPr>
                <w:i/>
                <w:iCs/>
                <w:color w:val="0000FF"/>
                <w:sz w:val="16"/>
                <w:szCs w:val="16"/>
                <w:u w:val="single"/>
                <w:lang w:val="en-GB" w:eastAsia="de-DE"/>
              </w:rPr>
            </w:rPrChange>
          </w:rPr>
          <w:delInstrText xml:space="preserve">r </w:delInstrText>
        </w:r>
        <w:r w:rsidRPr="00D423DD">
          <w:rPr>
            <w:lang w:val="en-GB" w:eastAsia="de-DE"/>
          </w:rPr>
          <w:delInstrText>\</w:delInstrText>
        </w:r>
        <w:r w:rsidRPr="00110756">
          <w:rPr>
            <w:lang w:val="en-GB" w:eastAsia="de-DE"/>
            <w:rPrChange w:id="980" w:author="ernst">
              <w:rPr>
                <w:i/>
                <w:iCs/>
                <w:color w:val="0000FF"/>
                <w:sz w:val="16"/>
                <w:szCs w:val="16"/>
                <w:u w:val="single"/>
                <w:lang w:val="en-GB" w:eastAsia="de-DE"/>
              </w:rPr>
            </w:rPrChange>
          </w:rPr>
          <w:delInstrText xml:space="preserve">h </w:delInstrText>
        </w:r>
        <w:r w:rsidRPr="009344A5">
          <w:rPr>
            <w:lang w:val="en-GB" w:eastAsia="de-DE"/>
          </w:rPr>
        </w:r>
        <w:r w:rsidRPr="009344A5">
          <w:rPr>
            <w:lang w:val="en-GB" w:eastAsia="de-DE"/>
            <w:rPrChange w:id="981" w:author="ernst">
              <w:rPr>
                <w:lang w:val="en-GB" w:eastAsia="de-DE"/>
              </w:rPr>
            </w:rPrChange>
          </w:rPr>
          <w:fldChar w:fldCharType="separate"/>
        </w:r>
        <w:r w:rsidRPr="00110756">
          <w:rPr>
            <w:lang w:val="en-GB" w:eastAsia="de-DE"/>
            <w:rPrChange w:id="982" w:author="ernst">
              <w:rPr>
                <w:i/>
                <w:iCs/>
                <w:color w:val="0000FF"/>
                <w:sz w:val="16"/>
                <w:szCs w:val="16"/>
                <w:u w:val="single"/>
                <w:lang w:val="en-GB" w:eastAsia="de-DE"/>
              </w:rPr>
            </w:rPrChange>
          </w:rPr>
          <w:delText>ANNEX B</w:delText>
        </w:r>
        <w:r w:rsidRPr="009344A5">
          <w:rPr>
            <w:lang w:val="en-GB" w:eastAsia="de-DE"/>
          </w:rPr>
          <w:fldChar w:fldCharType="end"/>
        </w:r>
        <w:r w:rsidRPr="00110756">
          <w:rPr>
            <w:lang w:val="en-GB" w:eastAsia="de-DE"/>
            <w:rPrChange w:id="983" w:author="ernst">
              <w:rPr>
                <w:i/>
                <w:iCs/>
                <w:color w:val="0000FF"/>
                <w:sz w:val="16"/>
                <w:szCs w:val="16"/>
                <w:u w:val="single"/>
                <w:lang w:val="en-GB" w:eastAsia="de-DE"/>
              </w:rPr>
            </w:rPrChange>
          </w:rPr>
          <w:delText>, and may support the process as appropriate for the specific MSP at hand.</w:delText>
        </w:r>
      </w:del>
    </w:p>
    <w:p w:rsidR="00110756" w:rsidRPr="00110756" w:rsidRDefault="00110756" w:rsidP="00C33117">
      <w:pPr>
        <w:pStyle w:val="Annex"/>
        <w:numPr>
          <w:numberingChange w:id="984" w:author="Unknown" w:date="2016-04-21T16:04:00Z" w:original="ANNEX %1:1:3:"/>
        </w:numPr>
        <w:rPr>
          <w:lang w:val="en-GB"/>
          <w:rPrChange w:id="985" w:author="Unknown">
            <w:rPr/>
          </w:rPrChange>
        </w:rPr>
      </w:pPr>
      <w:bookmarkStart w:id="986" w:name="_Toc420481506"/>
      <w:bookmarkStart w:id="987" w:name="_Toc420481528"/>
      <w:bookmarkStart w:id="988" w:name="_Toc420483287"/>
      <w:bookmarkStart w:id="989" w:name="_Toc420481507"/>
      <w:bookmarkStart w:id="990" w:name="_Toc420481529"/>
      <w:bookmarkStart w:id="991" w:name="_Toc420483288"/>
      <w:bookmarkStart w:id="992" w:name="_Ref448839680"/>
      <w:bookmarkEnd w:id="986"/>
      <w:bookmarkEnd w:id="987"/>
      <w:bookmarkEnd w:id="988"/>
      <w:bookmarkEnd w:id="989"/>
      <w:bookmarkEnd w:id="990"/>
      <w:bookmarkEnd w:id="991"/>
      <w:r w:rsidRPr="00110756">
        <w:rPr>
          <w:lang w:val="en-GB"/>
          <w:rPrChange w:id="993" w:author="ernst" w:date="2016-10-24T17:08:00Z">
            <w:rPr>
              <w:b w:val="0"/>
              <w:bCs w:val="0"/>
              <w:i/>
              <w:iCs/>
              <w:caps w:val="0"/>
              <w:color w:val="0000FF"/>
              <w:sz w:val="16"/>
              <w:szCs w:val="16"/>
              <w:u w:val="single"/>
              <w:lang w:val="en-GB"/>
            </w:rPr>
          </w:rPrChange>
        </w:rPr>
        <w:lastRenderedPageBreak/>
        <w:t>SPATIAL DEMANDS</w:t>
      </w:r>
      <w:bookmarkEnd w:id="992"/>
      <w:r w:rsidRPr="00110756">
        <w:rPr>
          <w:lang w:val="en-GB"/>
          <w:rPrChange w:id="994" w:author="ernst" w:date="2016-10-24T17:08:00Z">
            <w:rPr>
              <w:b w:val="0"/>
              <w:bCs w:val="0"/>
              <w:i/>
              <w:iCs/>
              <w:caps w:val="0"/>
              <w:color w:val="0000FF"/>
              <w:sz w:val="16"/>
              <w:szCs w:val="16"/>
              <w:u w:val="single"/>
              <w:lang w:val="en-GB"/>
            </w:rPr>
          </w:rPrChange>
        </w:rPr>
        <w:t xml:space="preserve"> </w:t>
      </w:r>
    </w:p>
    <w:p w:rsidR="00110756" w:rsidRPr="00110756" w:rsidRDefault="00110756" w:rsidP="00C33117">
      <w:pPr>
        <w:pStyle w:val="Lijstalinea"/>
        <w:rPr>
          <w:rFonts w:cs="Arial"/>
          <w:lang w:val="en-GB"/>
          <w:rPrChange w:id="995" w:author="Unknown">
            <w:rPr>
              <w:rFonts w:cs="Arial"/>
            </w:rPr>
          </w:rPrChange>
        </w:rPr>
      </w:pPr>
    </w:p>
    <w:p w:rsidR="00110756" w:rsidRPr="004A3E2C" w:rsidRDefault="00110756" w:rsidP="00C33117">
      <w:r w:rsidRPr="004A3E2C">
        <w:t>Whereas the existing guidelines and directives stress the need to incorporate all uses and functions in the planning and management of the sea area, it is useful to have a basic understanding of the specific spatial requirements for those functions. The following is a starter. In some cases co-use is possible, but there may also be specific risks involved.</w:t>
      </w:r>
    </w:p>
    <w:p w:rsidR="00110756" w:rsidRPr="00110756" w:rsidRDefault="00110756" w:rsidP="00C33117">
      <w:pPr>
        <w:pStyle w:val="Lijstalinea"/>
        <w:rPr>
          <w:rFonts w:cs="Arial"/>
          <w:lang w:val="en-GB"/>
          <w:rPrChange w:id="996" w:author="Unknown">
            <w:rPr>
              <w:rFonts w:cs="Arial"/>
            </w:rPr>
          </w:rPrChang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3"/>
        <w:gridCol w:w="1933"/>
        <w:gridCol w:w="1933"/>
        <w:gridCol w:w="1933"/>
      </w:tblGrid>
      <w:tr w:rsidR="00110756" w:rsidRPr="004A3E2C">
        <w:trPr>
          <w:tblHeader/>
        </w:trPr>
        <w:tc>
          <w:tcPr>
            <w:tcW w:w="1932" w:type="dxa"/>
            <w:shd w:val="solid" w:color="000000" w:fill="FFFFFF"/>
          </w:tcPr>
          <w:p w:rsidR="00110756" w:rsidRPr="004A3E2C" w:rsidRDefault="00110756" w:rsidP="00C33117">
            <w:pPr>
              <w:jc w:val="left"/>
            </w:pPr>
            <w:r w:rsidRPr="004A3E2C">
              <w:t>Function</w:t>
            </w:r>
          </w:p>
        </w:tc>
        <w:tc>
          <w:tcPr>
            <w:tcW w:w="1933" w:type="dxa"/>
            <w:shd w:val="solid" w:color="000000" w:fill="FFFFFF"/>
          </w:tcPr>
          <w:p w:rsidR="00110756" w:rsidRPr="004A3E2C" w:rsidRDefault="00110756" w:rsidP="00C33117">
            <w:pPr>
              <w:jc w:val="left"/>
            </w:pPr>
            <w:r w:rsidRPr="004A3E2C">
              <w:t>Spatial demands</w:t>
            </w:r>
          </w:p>
        </w:tc>
        <w:tc>
          <w:tcPr>
            <w:tcW w:w="1933" w:type="dxa"/>
            <w:shd w:val="solid" w:color="000000" w:fill="FFFFFF"/>
          </w:tcPr>
          <w:p w:rsidR="00110756" w:rsidRPr="004A3E2C" w:rsidRDefault="00110756" w:rsidP="00C33117">
            <w:pPr>
              <w:jc w:val="left"/>
            </w:pPr>
            <w:r w:rsidRPr="004A3E2C">
              <w:t>Considerations</w:t>
            </w:r>
          </w:p>
        </w:tc>
        <w:tc>
          <w:tcPr>
            <w:tcW w:w="1933" w:type="dxa"/>
            <w:shd w:val="solid" w:color="000000" w:fill="FFFFFF"/>
          </w:tcPr>
          <w:p w:rsidR="00110756" w:rsidRPr="004A3E2C" w:rsidRDefault="00110756" w:rsidP="00C33117">
            <w:pPr>
              <w:jc w:val="left"/>
            </w:pPr>
            <w:r w:rsidRPr="004A3E2C">
              <w:t>Relation with shipping</w:t>
            </w:r>
          </w:p>
        </w:tc>
        <w:tc>
          <w:tcPr>
            <w:tcW w:w="1933" w:type="dxa"/>
            <w:shd w:val="solid" w:color="000000" w:fill="FFFFFF"/>
          </w:tcPr>
          <w:p w:rsidR="00110756" w:rsidRPr="004A3E2C" w:rsidRDefault="00110756" w:rsidP="00C33117">
            <w:pPr>
              <w:jc w:val="left"/>
            </w:pPr>
            <w:r w:rsidRPr="004A3E2C">
              <w:t>Specific risks involved</w:t>
            </w:r>
          </w:p>
        </w:tc>
      </w:tr>
      <w:tr w:rsidR="00110756" w:rsidRPr="004A3E2C">
        <w:tc>
          <w:tcPr>
            <w:tcW w:w="1932" w:type="dxa"/>
          </w:tcPr>
          <w:p w:rsidR="00110756" w:rsidRPr="004A3E2C" w:rsidRDefault="00110756" w:rsidP="00C33117">
            <w:pPr>
              <w:jc w:val="left"/>
            </w:pPr>
            <w:r w:rsidRPr="00110756">
              <w:rPr>
                <w:rPrChange w:id="997" w:author="ernst">
                  <w:rPr>
                    <w:i/>
                    <w:iCs/>
                    <w:color w:val="0000FF"/>
                    <w:sz w:val="16"/>
                    <w:szCs w:val="16"/>
                    <w:u w:val="single"/>
                    <w:lang w:eastAsia="en-GB"/>
                  </w:rPr>
                </w:rPrChange>
              </w:rPr>
              <w:t>Shipping</w:t>
            </w:r>
          </w:p>
        </w:tc>
        <w:tc>
          <w:tcPr>
            <w:tcW w:w="1933" w:type="dxa"/>
          </w:tcPr>
          <w:p w:rsidR="00110756" w:rsidRPr="004A3E2C" w:rsidRDefault="00110756" w:rsidP="00C33117">
            <w:pPr>
              <w:jc w:val="left"/>
            </w:pPr>
            <w:r w:rsidRPr="00110756">
              <w:rPr>
                <w:rPrChange w:id="998" w:author="ernst">
                  <w:rPr>
                    <w:i/>
                    <w:iCs/>
                    <w:color w:val="0000FF"/>
                    <w:sz w:val="16"/>
                    <w:szCs w:val="16"/>
                    <w:u w:val="single"/>
                    <w:lang w:eastAsia="en-GB"/>
                  </w:rPr>
                </w:rPrChange>
              </w:rPr>
              <w:t>Fairways, Routes, TSS</w:t>
            </w:r>
          </w:p>
          <w:p w:rsidR="00110756" w:rsidRPr="004A3E2C" w:rsidRDefault="00110756" w:rsidP="00C33117">
            <w:pPr>
              <w:jc w:val="left"/>
            </w:pPr>
            <w:r w:rsidRPr="00110756">
              <w:rPr>
                <w:rPrChange w:id="999" w:author="ernst">
                  <w:rPr>
                    <w:i/>
                    <w:iCs/>
                    <w:color w:val="0000FF"/>
                    <w:sz w:val="16"/>
                    <w:szCs w:val="16"/>
                    <w:u w:val="single"/>
                    <w:lang w:eastAsia="en-GB"/>
                  </w:rPr>
                </w:rPrChange>
              </w:rPr>
              <w:t>Ports, anchorage area.</w:t>
            </w:r>
          </w:p>
          <w:p w:rsidR="00110756" w:rsidRPr="004A3E2C" w:rsidRDefault="00110756" w:rsidP="00C33117">
            <w:pPr>
              <w:jc w:val="left"/>
            </w:pPr>
            <w:r w:rsidRPr="00110756">
              <w:rPr>
                <w:rPrChange w:id="1000" w:author="ernst">
                  <w:rPr>
                    <w:i/>
                    <w:iCs/>
                    <w:color w:val="0000FF"/>
                    <w:sz w:val="16"/>
                    <w:szCs w:val="16"/>
                    <w:u w:val="single"/>
                    <w:lang w:eastAsia="en-GB"/>
                  </w:rPr>
                </w:rPrChange>
              </w:rPr>
              <w:t>Pilot de- and embarkation areas.</w:t>
            </w:r>
          </w:p>
        </w:tc>
        <w:tc>
          <w:tcPr>
            <w:tcW w:w="1933" w:type="dxa"/>
          </w:tcPr>
          <w:p w:rsidR="00110756" w:rsidRDefault="00110756" w:rsidP="00C33117">
            <w:pPr>
              <w:numPr>
                <w:ins w:id="1001" w:author="ernst" w:date="2016-10-25T14:07:00Z"/>
              </w:numPr>
              <w:jc w:val="left"/>
              <w:rPr>
                <w:ins w:id="1002" w:author="ernst" w:date="2016-10-25T14:07:00Z"/>
              </w:rPr>
            </w:pPr>
            <w:ins w:id="1003" w:author="ernst" w:date="2016-10-25T14:08:00Z">
              <w:r>
                <w:t>Safety distances</w:t>
              </w:r>
            </w:ins>
            <w:ins w:id="1004" w:author="ernst" w:date="2016-10-25T14:09:00Z">
              <w:r>
                <w:t xml:space="preserve">; harmonisation </w:t>
              </w:r>
            </w:ins>
            <w:ins w:id="1005" w:author="ernst" w:date="2016-10-27T09:46:00Z">
              <w:r>
                <w:t xml:space="preserve">between </w:t>
              </w:r>
            </w:ins>
            <w:ins w:id="1006" w:author="ernst" w:date="2016-10-25T14:09:00Z">
              <w:r>
                <w:t>adjacent countries.</w:t>
              </w:r>
            </w:ins>
          </w:p>
          <w:p w:rsidR="00110756" w:rsidRPr="004A3E2C" w:rsidRDefault="00110756" w:rsidP="00C33117">
            <w:pPr>
              <w:jc w:val="left"/>
              <w:rPr>
                <w:b/>
                <w:bCs/>
              </w:rPr>
            </w:pPr>
            <w:r w:rsidRPr="004A3E2C">
              <w:t>Planning phase design guidelines.</w:t>
            </w:r>
          </w:p>
          <w:p w:rsidR="00110756" w:rsidRPr="004A3E2C" w:rsidRDefault="00110756" w:rsidP="00C33117">
            <w:pPr>
              <w:jc w:val="left"/>
            </w:pPr>
            <w:ins w:id="1007" w:author="ernst" w:date="2016-10-25T09:51:00Z">
              <w:r>
                <w:t>Vessel</w:t>
              </w:r>
            </w:ins>
            <w:del w:id="1008" w:author="ernst" w:date="2016-10-25T09:51:00Z">
              <w:r w:rsidRPr="004A3E2C" w:rsidDel="00FD69B4">
                <w:delText>Sea</w:delText>
              </w:r>
            </w:del>
            <w:r w:rsidRPr="004A3E2C">
              <w:t xml:space="preserve"> traffic monitoring and planning.</w:t>
            </w:r>
          </w:p>
          <w:p w:rsidR="00110756" w:rsidRPr="004A3E2C" w:rsidRDefault="00110756" w:rsidP="00C33117">
            <w:pPr>
              <w:jc w:val="left"/>
            </w:pPr>
            <w:r w:rsidRPr="004A3E2C">
              <w:t>Refuge harbours.</w:t>
            </w:r>
          </w:p>
          <w:p w:rsidR="00110756" w:rsidRPr="004A3E2C" w:rsidRDefault="00110756" w:rsidP="00C33117">
            <w:pPr>
              <w:jc w:val="left"/>
            </w:pPr>
            <w:r w:rsidRPr="004A3E2C">
              <w:t>Ice and weather.</w:t>
            </w:r>
          </w:p>
        </w:tc>
        <w:tc>
          <w:tcPr>
            <w:tcW w:w="1933" w:type="dxa"/>
          </w:tcPr>
          <w:p w:rsidR="00110756" w:rsidRPr="004A3E2C" w:rsidRDefault="00110756" w:rsidP="00C33117">
            <w:pPr>
              <w:jc w:val="left"/>
            </w:pPr>
            <w:r w:rsidRPr="004A3E2C">
              <w:t>N.A.</w:t>
            </w:r>
          </w:p>
        </w:tc>
        <w:tc>
          <w:tcPr>
            <w:tcW w:w="1933" w:type="dxa"/>
          </w:tcPr>
          <w:p w:rsidR="00110756" w:rsidRPr="004A3E2C" w:rsidRDefault="00110756" w:rsidP="00C33117">
            <w:pPr>
              <w:jc w:val="left"/>
            </w:pPr>
          </w:p>
        </w:tc>
      </w:tr>
      <w:tr w:rsidR="00110756" w:rsidRPr="004A3E2C">
        <w:tc>
          <w:tcPr>
            <w:tcW w:w="1932" w:type="dxa"/>
          </w:tcPr>
          <w:p w:rsidR="00110756" w:rsidRPr="004A3E2C" w:rsidRDefault="00110756" w:rsidP="00C33117">
            <w:pPr>
              <w:jc w:val="left"/>
            </w:pPr>
            <w:r w:rsidRPr="00110756">
              <w:rPr>
                <w:rPrChange w:id="1009" w:author="ernst">
                  <w:rPr>
                    <w:i/>
                    <w:iCs/>
                    <w:color w:val="0000FF"/>
                    <w:sz w:val="16"/>
                    <w:szCs w:val="16"/>
                    <w:u w:val="single"/>
                    <w:lang w:eastAsia="en-GB"/>
                  </w:rPr>
                </w:rPrChange>
              </w:rPr>
              <w:t>Commercial Fishing</w:t>
            </w:r>
          </w:p>
        </w:tc>
        <w:tc>
          <w:tcPr>
            <w:tcW w:w="1933" w:type="dxa"/>
          </w:tcPr>
          <w:p w:rsidR="00110756" w:rsidRPr="004A3E2C" w:rsidRDefault="00110756" w:rsidP="00C33117">
            <w:pPr>
              <w:jc w:val="left"/>
            </w:pPr>
            <w:r w:rsidRPr="00110756">
              <w:rPr>
                <w:rPrChange w:id="1010" w:author="ernst">
                  <w:rPr>
                    <w:i/>
                    <w:iCs/>
                    <w:color w:val="0000FF"/>
                    <w:sz w:val="16"/>
                    <w:szCs w:val="16"/>
                    <w:u w:val="single"/>
                    <w:lang w:eastAsia="en-GB"/>
                  </w:rPr>
                </w:rPrChange>
              </w:rPr>
              <w:t>Fishing areas, variable in time</w:t>
            </w:r>
          </w:p>
          <w:p w:rsidR="00110756" w:rsidRPr="00110756" w:rsidRDefault="00110756" w:rsidP="00C33117">
            <w:pPr>
              <w:jc w:val="left"/>
              <w:rPr>
                <w:rPrChange w:id="1011" w:author="Unknown">
                  <w:rPr>
                    <w:lang w:val="en-US"/>
                  </w:rPr>
                </w:rPrChange>
              </w:rPr>
            </w:pPr>
            <w:r w:rsidRPr="00110756">
              <w:rPr>
                <w:rPrChange w:id="1012" w:author="ernst">
                  <w:rPr>
                    <w:i/>
                    <w:iCs/>
                    <w:color w:val="0000FF"/>
                    <w:sz w:val="16"/>
                    <w:szCs w:val="16"/>
                    <w:u w:val="single"/>
                    <w:lang w:eastAsia="en-GB"/>
                  </w:rPr>
                </w:rPrChange>
              </w:rPr>
              <w:t>A</w:t>
            </w:r>
            <w:r w:rsidRPr="004A3E2C">
              <w:t>ccess to fishing areas and landing har</w:t>
            </w:r>
            <w:r w:rsidRPr="00110756">
              <w:rPr>
                <w:rPrChange w:id="1013" w:author="ernst" w:date="2016-10-24T17:08:00Z">
                  <w:rPr>
                    <w:i/>
                    <w:iCs/>
                    <w:color w:val="0000FF"/>
                    <w:sz w:val="16"/>
                    <w:szCs w:val="16"/>
                    <w:u w:val="single"/>
                    <w:lang w:val="en-US" w:eastAsia="en-GB"/>
                  </w:rPr>
                </w:rPrChange>
              </w:rPr>
              <w:t>bours</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r w:rsidRPr="004A3E2C">
              <w:t>Avoid fishing activities in fairways, routes and TSS.</w:t>
            </w:r>
          </w:p>
        </w:tc>
        <w:tc>
          <w:tcPr>
            <w:tcW w:w="1933" w:type="dxa"/>
          </w:tcPr>
          <w:p w:rsidR="00110756" w:rsidRPr="004A3E2C" w:rsidRDefault="00110756" w:rsidP="00C33117">
            <w:pPr>
              <w:jc w:val="left"/>
            </w:pPr>
            <w:r w:rsidRPr="004A3E2C">
              <w:t>Level of attention hampered by fatigue and fishing activities</w:t>
            </w:r>
          </w:p>
        </w:tc>
      </w:tr>
      <w:tr w:rsidR="00110756" w:rsidRPr="004A3E2C">
        <w:tc>
          <w:tcPr>
            <w:tcW w:w="1932" w:type="dxa"/>
          </w:tcPr>
          <w:p w:rsidR="00110756" w:rsidRPr="004A3E2C" w:rsidRDefault="00110756" w:rsidP="00C33117">
            <w:pPr>
              <w:jc w:val="left"/>
            </w:pPr>
            <w:r w:rsidRPr="00110756">
              <w:rPr>
                <w:rPrChange w:id="1014" w:author="ernst">
                  <w:rPr>
                    <w:i/>
                    <w:iCs/>
                    <w:color w:val="0000FF"/>
                    <w:sz w:val="16"/>
                    <w:szCs w:val="16"/>
                    <w:u w:val="single"/>
                    <w:lang w:eastAsia="en-GB"/>
                  </w:rPr>
                </w:rPrChange>
              </w:rPr>
              <w:t>Aquaculture</w:t>
            </w:r>
          </w:p>
        </w:tc>
        <w:tc>
          <w:tcPr>
            <w:tcW w:w="1933" w:type="dxa"/>
          </w:tcPr>
          <w:p w:rsidR="00110756" w:rsidRPr="004A3E2C" w:rsidRDefault="00110756" w:rsidP="00C33117">
            <w:pPr>
              <w:jc w:val="left"/>
            </w:pPr>
            <w:r w:rsidRPr="00110756">
              <w:rPr>
                <w:rPrChange w:id="1015" w:author="ernst">
                  <w:rPr>
                    <w:i/>
                    <w:iCs/>
                    <w:color w:val="0000FF"/>
                    <w:sz w:val="16"/>
                    <w:szCs w:val="16"/>
                    <w:u w:val="single"/>
                    <w:lang w:eastAsia="en-GB"/>
                  </w:rPr>
                </w:rPrChange>
              </w:rPr>
              <w:t>Fish farming.</w:t>
            </w:r>
          </w:p>
          <w:p w:rsidR="00110756" w:rsidRPr="004A3E2C" w:rsidRDefault="00110756" w:rsidP="00C33117">
            <w:pPr>
              <w:jc w:val="left"/>
            </w:pPr>
            <w:r w:rsidRPr="00110756">
              <w:rPr>
                <w:rPrChange w:id="1016" w:author="ernst">
                  <w:rPr>
                    <w:i/>
                    <w:iCs/>
                    <w:color w:val="0000FF"/>
                    <w:sz w:val="16"/>
                    <w:szCs w:val="16"/>
                    <w:u w:val="single"/>
                    <w:lang w:eastAsia="en-GB"/>
                  </w:rPr>
                </w:rPrChange>
              </w:rPr>
              <w:t>Mussel and oyster farming, etc.</w:t>
            </w:r>
          </w:p>
          <w:p w:rsidR="00110756" w:rsidRPr="004A3E2C" w:rsidRDefault="00110756" w:rsidP="00C33117">
            <w:pPr>
              <w:jc w:val="left"/>
            </w:pPr>
            <w:r w:rsidRPr="00110756">
              <w:rPr>
                <w:rPrChange w:id="1017" w:author="ernst">
                  <w:rPr>
                    <w:i/>
                    <w:iCs/>
                    <w:color w:val="0000FF"/>
                    <w:sz w:val="16"/>
                    <w:szCs w:val="16"/>
                    <w:u w:val="single"/>
                    <w:lang w:eastAsia="en-GB"/>
                  </w:rPr>
                </w:rPrChange>
              </w:rPr>
              <w:t>Seaweed farming</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r w:rsidRPr="00110756">
              <w:rPr>
                <w:rPrChange w:id="1018" w:author="ernst">
                  <w:rPr>
                    <w:i/>
                    <w:iCs/>
                    <w:color w:val="0000FF"/>
                    <w:sz w:val="16"/>
                    <w:szCs w:val="16"/>
                    <w:u w:val="single"/>
                    <w:lang w:eastAsia="en-GB"/>
                  </w:rPr>
                </w:rPrChange>
              </w:rPr>
              <w:t>Area co-use usually not possible.</w:t>
            </w:r>
          </w:p>
          <w:p w:rsidR="00110756" w:rsidRPr="004A3E2C" w:rsidRDefault="00110756" w:rsidP="00C33117">
            <w:pPr>
              <w:jc w:val="left"/>
            </w:pPr>
            <w:r w:rsidRPr="00110756">
              <w:rPr>
                <w:rPrChange w:id="1019" w:author="ernst">
                  <w:rPr>
                    <w:i/>
                    <w:iCs/>
                    <w:color w:val="0000FF"/>
                    <w:sz w:val="16"/>
                    <w:szCs w:val="16"/>
                    <w:u w:val="single"/>
                    <w:lang w:eastAsia="en-GB"/>
                  </w:rPr>
                </w:rPrChange>
              </w:rPr>
              <w:t>Aquaculture will be deployed of safety distance from fairways, routes and TSS.</w:t>
            </w:r>
          </w:p>
          <w:p w:rsidR="00110756" w:rsidRPr="004A3E2C" w:rsidRDefault="00110756" w:rsidP="00C33117">
            <w:pPr>
              <w:jc w:val="left"/>
            </w:pPr>
            <w:r w:rsidRPr="00110756">
              <w:rPr>
                <w:rPrChange w:id="1020" w:author="ernst">
                  <w:rPr>
                    <w:i/>
                    <w:iCs/>
                    <w:color w:val="0000FF"/>
                    <w:sz w:val="16"/>
                    <w:szCs w:val="16"/>
                    <w:u w:val="single"/>
                    <w:lang w:eastAsia="en-GB"/>
                  </w:rPr>
                </w:rPrChange>
              </w:rPr>
              <w:t xml:space="preserve">Marking of aquaculture </w:t>
            </w:r>
            <w:proofErr w:type="spellStart"/>
            <w:r w:rsidRPr="00110756">
              <w:rPr>
                <w:rPrChange w:id="1021" w:author="ernst">
                  <w:rPr>
                    <w:i/>
                    <w:iCs/>
                    <w:color w:val="0000FF"/>
                    <w:sz w:val="16"/>
                    <w:szCs w:val="16"/>
                    <w:u w:val="single"/>
                    <w:lang w:eastAsia="en-GB"/>
                  </w:rPr>
                </w:rPrChange>
              </w:rPr>
              <w:t>i.a.w</w:t>
            </w:r>
            <w:proofErr w:type="spellEnd"/>
            <w:r w:rsidRPr="00110756">
              <w:rPr>
                <w:rPrChange w:id="1022" w:author="ernst">
                  <w:rPr>
                    <w:i/>
                    <w:iCs/>
                    <w:color w:val="0000FF"/>
                    <w:sz w:val="16"/>
                    <w:szCs w:val="16"/>
                    <w:u w:val="single"/>
                    <w:lang w:eastAsia="en-GB"/>
                  </w:rPr>
                </w:rPrChange>
              </w:rPr>
              <w:t>. IALA recommendation O-139.</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023" w:author="ernst">
                  <w:rPr>
                    <w:i/>
                    <w:iCs/>
                    <w:color w:val="0000FF"/>
                    <w:sz w:val="16"/>
                    <w:szCs w:val="16"/>
                    <w:u w:val="single"/>
                    <w:lang w:eastAsia="en-GB"/>
                  </w:rPr>
                </w:rPrChange>
              </w:rPr>
              <w:t>Drifting off-station</w:t>
            </w:r>
          </w:p>
          <w:p w:rsidR="00110756" w:rsidRPr="004A3E2C" w:rsidRDefault="00110756" w:rsidP="00C33117">
            <w:pPr>
              <w:jc w:val="left"/>
            </w:pPr>
          </w:p>
          <w:p w:rsidR="00110756" w:rsidRPr="004A3E2C" w:rsidRDefault="00110756" w:rsidP="00C33117">
            <w:pPr>
              <w:jc w:val="left"/>
            </w:pPr>
            <w:r w:rsidRPr="00110756">
              <w:rPr>
                <w:rPrChange w:id="1024" w:author="ernst">
                  <w:rPr>
                    <w:i/>
                    <w:iCs/>
                    <w:color w:val="0000FF"/>
                    <w:sz w:val="16"/>
                    <w:szCs w:val="16"/>
                    <w:u w:val="single"/>
                    <w:lang w:eastAsia="en-GB"/>
                  </w:rPr>
                </w:rPrChange>
              </w:rPr>
              <w:t>Visibility for submarines:( sonar on corners)</w:t>
            </w:r>
          </w:p>
        </w:tc>
      </w:tr>
      <w:tr w:rsidR="00110756" w:rsidRPr="004A3E2C">
        <w:tc>
          <w:tcPr>
            <w:tcW w:w="1932" w:type="dxa"/>
          </w:tcPr>
          <w:p w:rsidR="00110756" w:rsidRPr="004A3E2C" w:rsidRDefault="00110756" w:rsidP="00C33117">
            <w:pPr>
              <w:jc w:val="left"/>
            </w:pPr>
            <w:r w:rsidRPr="00110756">
              <w:rPr>
                <w:rPrChange w:id="1025" w:author="ernst">
                  <w:rPr>
                    <w:i/>
                    <w:iCs/>
                    <w:color w:val="0000FF"/>
                    <w:sz w:val="16"/>
                    <w:szCs w:val="16"/>
                    <w:u w:val="single"/>
                    <w:lang w:eastAsia="en-GB"/>
                  </w:rPr>
                </w:rPrChange>
              </w:rPr>
              <w:lastRenderedPageBreak/>
              <w:t>Recreation and tourism</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026" w:author="ernst">
                  <w:rPr>
                    <w:i/>
                    <w:iCs/>
                    <w:color w:val="0000FF"/>
                    <w:sz w:val="16"/>
                    <w:szCs w:val="16"/>
                    <w:u w:val="single"/>
                    <w:lang w:eastAsia="en-GB"/>
                  </w:rPr>
                </w:rPrChange>
              </w:rPr>
              <w:t>Routes for recreational craft; areas for regattas.</w:t>
            </w:r>
          </w:p>
          <w:p w:rsidR="00110756" w:rsidRPr="004A3E2C" w:rsidRDefault="00110756" w:rsidP="00C33117">
            <w:pPr>
              <w:jc w:val="left"/>
            </w:pPr>
            <w:r w:rsidRPr="00110756">
              <w:rPr>
                <w:rPrChange w:id="1027" w:author="ernst">
                  <w:rPr>
                    <w:i/>
                    <w:iCs/>
                    <w:color w:val="0000FF"/>
                    <w:sz w:val="16"/>
                    <w:szCs w:val="16"/>
                    <w:u w:val="single"/>
                    <w:lang w:eastAsia="en-GB"/>
                  </w:rPr>
                </w:rPrChange>
              </w:rPr>
              <w:t>Fishing, Diving.</w:t>
            </w:r>
          </w:p>
          <w:p w:rsidR="00110756" w:rsidRPr="004A3E2C" w:rsidRDefault="00110756" w:rsidP="00C33117">
            <w:pPr>
              <w:jc w:val="left"/>
            </w:pPr>
            <w:r w:rsidRPr="00110756">
              <w:rPr>
                <w:rPrChange w:id="1028" w:author="ernst">
                  <w:rPr>
                    <w:i/>
                    <w:iCs/>
                    <w:color w:val="0000FF"/>
                    <w:sz w:val="16"/>
                    <w:szCs w:val="16"/>
                    <w:u w:val="single"/>
                    <w:lang w:eastAsia="en-GB"/>
                  </w:rPr>
                </w:rPrChange>
              </w:rPr>
              <w:t>Kitesurfing areas etc.</w:t>
            </w:r>
          </w:p>
        </w:tc>
        <w:tc>
          <w:tcPr>
            <w:tcW w:w="1933" w:type="dxa"/>
          </w:tcPr>
          <w:p w:rsidR="00110756" w:rsidRPr="004A3E2C" w:rsidRDefault="00110756" w:rsidP="00C33117">
            <w:pPr>
              <w:jc w:val="left"/>
            </w:pPr>
            <w:r w:rsidRPr="00110756">
              <w:rPr>
                <w:rPrChange w:id="1029" w:author="ernst">
                  <w:rPr>
                    <w:i/>
                    <w:iCs/>
                    <w:color w:val="0000FF"/>
                    <w:sz w:val="16"/>
                    <w:szCs w:val="16"/>
                    <w:u w:val="single"/>
                    <w:lang w:eastAsia="en-GB"/>
                  </w:rPr>
                </w:rPrChange>
              </w:rPr>
              <w:t>Touristic attractiveness of objects or activities</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p>
        </w:tc>
      </w:tr>
      <w:tr w:rsidR="00110756" w:rsidRPr="004A3E2C">
        <w:tc>
          <w:tcPr>
            <w:tcW w:w="1932" w:type="dxa"/>
          </w:tcPr>
          <w:p w:rsidR="00110756" w:rsidRPr="004A3E2C" w:rsidRDefault="00110756" w:rsidP="00C33117">
            <w:pPr>
              <w:jc w:val="left"/>
            </w:pPr>
            <w:r w:rsidRPr="00110756">
              <w:rPr>
                <w:rPrChange w:id="1030" w:author="ernst">
                  <w:rPr>
                    <w:i/>
                    <w:iCs/>
                    <w:color w:val="0000FF"/>
                    <w:sz w:val="16"/>
                    <w:szCs w:val="16"/>
                    <w:u w:val="single"/>
                    <w:lang w:eastAsia="en-GB"/>
                  </w:rPr>
                </w:rPrChange>
              </w:rPr>
              <w:t>Environment</w:t>
            </w:r>
          </w:p>
        </w:tc>
        <w:tc>
          <w:tcPr>
            <w:tcW w:w="1933" w:type="dxa"/>
          </w:tcPr>
          <w:p w:rsidR="00110756" w:rsidRPr="004A3E2C" w:rsidRDefault="00110756" w:rsidP="00C33117">
            <w:pPr>
              <w:jc w:val="left"/>
            </w:pPr>
            <w:r w:rsidRPr="00110756">
              <w:rPr>
                <w:rPrChange w:id="1031" w:author="ernst">
                  <w:rPr>
                    <w:i/>
                    <w:iCs/>
                    <w:color w:val="0000FF"/>
                    <w:sz w:val="16"/>
                    <w:szCs w:val="16"/>
                    <w:u w:val="single"/>
                    <w:lang w:eastAsia="en-GB"/>
                  </w:rPr>
                </w:rPrChange>
              </w:rPr>
              <w:t>Marine Protected Areas (MPA)</w:t>
            </w:r>
          </w:p>
          <w:p w:rsidR="00110756" w:rsidRPr="004A3E2C" w:rsidRDefault="00110756" w:rsidP="00C33117">
            <w:pPr>
              <w:jc w:val="left"/>
            </w:pPr>
            <w:r w:rsidRPr="00110756">
              <w:rPr>
                <w:rPrChange w:id="1032" w:author="ernst">
                  <w:rPr>
                    <w:i/>
                    <w:iCs/>
                    <w:color w:val="0000FF"/>
                    <w:sz w:val="16"/>
                    <w:szCs w:val="16"/>
                    <w:u w:val="single"/>
                    <w:lang w:eastAsia="en-GB"/>
                  </w:rPr>
                </w:rPrChange>
              </w:rPr>
              <w:t xml:space="preserve">Natura 2000 </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033" w:author="ernst">
                  <w:rPr>
                    <w:i/>
                    <w:iCs/>
                    <w:color w:val="0000FF"/>
                    <w:sz w:val="16"/>
                    <w:szCs w:val="16"/>
                    <w:u w:val="single"/>
                    <w:lang w:eastAsia="en-GB"/>
                  </w:rPr>
                </w:rPrChange>
              </w:rPr>
              <w:t>The EU Marine Directive 2008.</w:t>
            </w:r>
          </w:p>
        </w:tc>
        <w:tc>
          <w:tcPr>
            <w:tcW w:w="1933" w:type="dxa"/>
          </w:tcPr>
          <w:p w:rsidR="00110756" w:rsidRPr="004A3E2C" w:rsidRDefault="00110756" w:rsidP="00C33117">
            <w:pPr>
              <w:jc w:val="left"/>
            </w:pPr>
            <w:r w:rsidRPr="00110756">
              <w:rPr>
                <w:rPrChange w:id="1034" w:author="ernst">
                  <w:rPr>
                    <w:i/>
                    <w:iCs/>
                    <w:color w:val="0000FF"/>
                    <w:sz w:val="16"/>
                    <w:szCs w:val="16"/>
                    <w:u w:val="single"/>
                    <w:lang w:eastAsia="en-GB"/>
                  </w:rPr>
                </w:rPrChange>
              </w:rPr>
              <w:t>Environmental risk studies.</w:t>
            </w:r>
          </w:p>
          <w:p w:rsidR="00110756" w:rsidRPr="004A3E2C" w:rsidRDefault="00110756" w:rsidP="00C33117">
            <w:pPr>
              <w:jc w:val="left"/>
            </w:pPr>
            <w:r w:rsidRPr="00110756">
              <w:rPr>
                <w:rPrChange w:id="1035" w:author="ernst">
                  <w:rPr>
                    <w:i/>
                    <w:iCs/>
                    <w:color w:val="0000FF"/>
                    <w:sz w:val="16"/>
                    <w:szCs w:val="16"/>
                    <w:u w:val="single"/>
                    <w:lang w:eastAsia="en-GB"/>
                  </w:rPr>
                </w:rPrChange>
              </w:rPr>
              <w:t>Access to MPA for maintenance of AtoN.</w:t>
            </w:r>
          </w:p>
        </w:tc>
        <w:tc>
          <w:tcPr>
            <w:tcW w:w="1933" w:type="dxa"/>
          </w:tcPr>
          <w:p w:rsidR="00110756" w:rsidRPr="004A3E2C" w:rsidRDefault="00110756" w:rsidP="00C33117">
            <w:pPr>
              <w:jc w:val="left"/>
            </w:pPr>
            <w:r w:rsidRPr="00110756">
              <w:rPr>
                <w:rPrChange w:id="1036" w:author="ernst">
                  <w:rPr>
                    <w:i/>
                    <w:iCs/>
                    <w:color w:val="0000FF"/>
                    <w:sz w:val="16"/>
                    <w:szCs w:val="16"/>
                    <w:u w:val="single"/>
                    <w:lang w:eastAsia="en-GB"/>
                  </w:rPr>
                </w:rPrChange>
              </w:rPr>
              <w:t>Outflow of bunker or cargo oil</w:t>
            </w:r>
          </w:p>
        </w:tc>
      </w:tr>
      <w:tr w:rsidR="00110756" w:rsidRPr="004A3E2C">
        <w:tc>
          <w:tcPr>
            <w:tcW w:w="1932" w:type="dxa"/>
          </w:tcPr>
          <w:p w:rsidR="00110756" w:rsidRPr="004A3E2C" w:rsidRDefault="00110756" w:rsidP="00C33117">
            <w:pPr>
              <w:jc w:val="left"/>
            </w:pPr>
            <w:r w:rsidRPr="00110756">
              <w:rPr>
                <w:rPrChange w:id="1037" w:author="ernst">
                  <w:rPr>
                    <w:i/>
                    <w:iCs/>
                    <w:color w:val="0000FF"/>
                    <w:sz w:val="16"/>
                    <w:szCs w:val="16"/>
                    <w:u w:val="single"/>
                    <w:lang w:eastAsia="en-GB"/>
                  </w:rPr>
                </w:rPrChange>
              </w:rPr>
              <w:t>Energy</w:t>
            </w:r>
          </w:p>
        </w:tc>
        <w:tc>
          <w:tcPr>
            <w:tcW w:w="1933" w:type="dxa"/>
          </w:tcPr>
          <w:p w:rsidR="00110756" w:rsidRPr="004A3E2C" w:rsidRDefault="00110756" w:rsidP="00C33117">
            <w:pPr>
              <w:jc w:val="left"/>
            </w:pPr>
            <w:r w:rsidRPr="00110756">
              <w:rPr>
                <w:rPrChange w:id="1038" w:author="ernst">
                  <w:rPr>
                    <w:i/>
                    <w:iCs/>
                    <w:color w:val="0000FF"/>
                    <w:sz w:val="16"/>
                    <w:szCs w:val="16"/>
                    <w:u w:val="single"/>
                    <w:lang w:eastAsia="en-GB"/>
                  </w:rPr>
                </w:rPrChange>
              </w:rPr>
              <w:t>Renewable energy areas (wind, wave, tidal generators).</w:t>
            </w:r>
          </w:p>
          <w:p w:rsidR="00110756" w:rsidRPr="004A3E2C" w:rsidRDefault="00110756" w:rsidP="00C33117">
            <w:pPr>
              <w:jc w:val="left"/>
            </w:pPr>
            <w:r w:rsidRPr="00110756">
              <w:rPr>
                <w:rPrChange w:id="1039" w:author="ernst">
                  <w:rPr>
                    <w:i/>
                    <w:iCs/>
                    <w:color w:val="0000FF"/>
                    <w:sz w:val="16"/>
                    <w:szCs w:val="16"/>
                    <w:u w:val="single"/>
                    <w:lang w:eastAsia="en-GB"/>
                  </w:rPr>
                </w:rPrChange>
              </w:rPr>
              <w:t>Test sites for OREI.</w:t>
            </w:r>
          </w:p>
          <w:p w:rsidR="00110756" w:rsidRPr="004A3E2C" w:rsidRDefault="00110756" w:rsidP="00C33117">
            <w:pPr>
              <w:jc w:val="left"/>
            </w:pPr>
            <w:r w:rsidRPr="00110756">
              <w:rPr>
                <w:rPrChange w:id="1040" w:author="ernst">
                  <w:rPr>
                    <w:i/>
                    <w:iCs/>
                    <w:color w:val="0000FF"/>
                    <w:sz w:val="16"/>
                    <w:szCs w:val="16"/>
                    <w:u w:val="single"/>
                    <w:lang w:eastAsia="en-GB"/>
                  </w:rPr>
                </w:rPrChange>
              </w:rPr>
              <w:t>Oil and gas platforms</w:t>
            </w:r>
          </w:p>
        </w:tc>
        <w:tc>
          <w:tcPr>
            <w:tcW w:w="1933" w:type="dxa"/>
          </w:tcPr>
          <w:p w:rsidR="00110756" w:rsidRPr="004A3E2C" w:rsidRDefault="00110756" w:rsidP="00C33117">
            <w:pPr>
              <w:jc w:val="left"/>
            </w:pPr>
            <w:r w:rsidRPr="00110756">
              <w:rPr>
                <w:rPrChange w:id="1041" w:author="ernst">
                  <w:rPr>
                    <w:i/>
                    <w:iCs/>
                    <w:color w:val="0000FF"/>
                    <w:sz w:val="16"/>
                    <w:szCs w:val="16"/>
                    <w:u w:val="single"/>
                    <w:lang w:eastAsia="en-GB"/>
                  </w:rPr>
                </w:rPrChange>
              </w:rPr>
              <w:t>Construction &amp; Maintenance traffic, helicopter landing areas</w:t>
            </w:r>
          </w:p>
          <w:p w:rsidR="00110756" w:rsidRPr="004A3E2C" w:rsidRDefault="00110756" w:rsidP="00C33117">
            <w:pPr>
              <w:jc w:val="left"/>
            </w:pPr>
            <w:r w:rsidRPr="00110756">
              <w:rPr>
                <w:rPrChange w:id="1042" w:author="ernst">
                  <w:rPr>
                    <w:i/>
                    <w:iCs/>
                    <w:color w:val="0000FF"/>
                    <w:sz w:val="16"/>
                    <w:szCs w:val="16"/>
                    <w:u w:val="single"/>
                    <w:lang w:eastAsia="en-GB"/>
                  </w:rPr>
                </w:rPrChange>
              </w:rPr>
              <w:t>The energy sector's use of the sea involves both the production and transfer of energy.</w:t>
            </w:r>
          </w:p>
          <w:p w:rsidR="00110756" w:rsidRPr="004A3E2C" w:rsidRDefault="00110756" w:rsidP="00C33117">
            <w:pPr>
              <w:jc w:val="left"/>
            </w:pPr>
            <w:r w:rsidRPr="00110756">
              <w:rPr>
                <w:rPrChange w:id="1043" w:author="ernst">
                  <w:rPr>
                    <w:i/>
                    <w:iCs/>
                    <w:color w:val="0000FF"/>
                    <w:sz w:val="16"/>
                    <w:szCs w:val="16"/>
                    <w:u w:val="single"/>
                    <w:lang w:eastAsia="en-GB"/>
                  </w:rPr>
                </w:rPrChange>
              </w:rPr>
              <w:t>Facilities of energy production (cables, pipelines, offshore constructions).</w:t>
            </w:r>
          </w:p>
          <w:p w:rsidR="00110756" w:rsidRPr="004A3E2C" w:rsidRDefault="00110756" w:rsidP="00C33117">
            <w:pPr>
              <w:jc w:val="left"/>
            </w:pPr>
            <w:r w:rsidRPr="00110756">
              <w:rPr>
                <w:rPrChange w:id="1044" w:author="ernst">
                  <w:rPr>
                    <w:i/>
                    <w:iCs/>
                    <w:color w:val="0000FF"/>
                    <w:sz w:val="16"/>
                    <w:szCs w:val="16"/>
                    <w:u w:val="single"/>
                    <w:lang w:eastAsia="en-GB"/>
                  </w:rPr>
                </w:rPrChange>
              </w:rPr>
              <w:t>National interests in relation to other coastal states.</w:t>
            </w:r>
          </w:p>
        </w:tc>
        <w:tc>
          <w:tcPr>
            <w:tcW w:w="1933" w:type="dxa"/>
          </w:tcPr>
          <w:p w:rsidR="00110756" w:rsidRPr="004A3E2C" w:rsidRDefault="00110756" w:rsidP="00C33117">
            <w:pPr>
              <w:jc w:val="left"/>
            </w:pPr>
            <w:r w:rsidRPr="00110756">
              <w:rPr>
                <w:rPrChange w:id="1045" w:author="ernst">
                  <w:rPr>
                    <w:i/>
                    <w:iCs/>
                    <w:color w:val="0000FF"/>
                    <w:sz w:val="16"/>
                    <w:szCs w:val="16"/>
                    <w:u w:val="single"/>
                    <w:lang w:eastAsia="en-GB"/>
                  </w:rPr>
                </w:rPrChange>
              </w:rPr>
              <w:t>(</w:t>
            </w:r>
            <w:proofErr w:type="gramStart"/>
            <w:r w:rsidRPr="00110756">
              <w:rPr>
                <w:rPrChange w:id="1046" w:author="ernst">
                  <w:rPr>
                    <w:i/>
                    <w:iCs/>
                    <w:color w:val="0000FF"/>
                    <w:sz w:val="16"/>
                    <w:szCs w:val="16"/>
                    <w:u w:val="single"/>
                    <w:lang w:eastAsia="en-GB"/>
                  </w:rPr>
                </w:rPrChange>
              </w:rPr>
              <w:t>limited</w:t>
            </w:r>
            <w:proofErr w:type="gramEnd"/>
            <w:r w:rsidRPr="00110756">
              <w:rPr>
                <w:rPrChange w:id="1047" w:author="ernst">
                  <w:rPr>
                    <w:i/>
                    <w:iCs/>
                    <w:color w:val="0000FF"/>
                    <w:sz w:val="16"/>
                    <w:szCs w:val="16"/>
                    <w:u w:val="single"/>
                    <w:lang w:eastAsia="en-GB"/>
                  </w:rPr>
                </w:rPrChange>
              </w:rPr>
              <w:t>) co-use may be considered.</w:t>
            </w:r>
          </w:p>
          <w:p w:rsidR="00110756" w:rsidRPr="004A3E2C" w:rsidRDefault="00110756" w:rsidP="00C33117">
            <w:pPr>
              <w:jc w:val="left"/>
            </w:pPr>
            <w:r w:rsidRPr="00110756">
              <w:rPr>
                <w:rPrChange w:id="1048" w:author="ernst">
                  <w:rPr>
                    <w:i/>
                    <w:iCs/>
                    <w:color w:val="0000FF"/>
                    <w:sz w:val="16"/>
                    <w:szCs w:val="16"/>
                    <w:u w:val="single"/>
                    <w:lang w:eastAsia="en-GB"/>
                  </w:rPr>
                </w:rPrChange>
              </w:rPr>
              <w:t xml:space="preserve">Safety distance to fairways, routes, TSS and marking of offshore facilities </w:t>
            </w:r>
            <w:proofErr w:type="spellStart"/>
            <w:r w:rsidRPr="00110756">
              <w:rPr>
                <w:rPrChange w:id="1049" w:author="ernst">
                  <w:rPr>
                    <w:i/>
                    <w:iCs/>
                    <w:color w:val="0000FF"/>
                    <w:sz w:val="16"/>
                    <w:szCs w:val="16"/>
                    <w:u w:val="single"/>
                    <w:lang w:eastAsia="en-GB"/>
                  </w:rPr>
                </w:rPrChange>
              </w:rPr>
              <w:t>i.a.w</w:t>
            </w:r>
            <w:proofErr w:type="spellEnd"/>
            <w:r w:rsidRPr="00110756">
              <w:rPr>
                <w:rPrChange w:id="1050" w:author="ernst">
                  <w:rPr>
                    <w:i/>
                    <w:iCs/>
                    <w:color w:val="0000FF"/>
                    <w:sz w:val="16"/>
                    <w:szCs w:val="16"/>
                    <w:u w:val="single"/>
                    <w:lang w:eastAsia="en-GB"/>
                  </w:rPr>
                </w:rPrChange>
              </w:rPr>
              <w:t>. IMO GPSR and IALA O-139.</w:t>
            </w:r>
          </w:p>
          <w:p w:rsidR="00110756" w:rsidRPr="004A3E2C" w:rsidRDefault="00110756" w:rsidP="00C33117">
            <w:pPr>
              <w:jc w:val="left"/>
            </w:pPr>
            <w:r w:rsidRPr="00110756">
              <w:rPr>
                <w:rPrChange w:id="1051" w:author="ernst">
                  <w:rPr>
                    <w:i/>
                    <w:iCs/>
                    <w:color w:val="0000FF"/>
                    <w:sz w:val="16"/>
                    <w:szCs w:val="16"/>
                    <w:u w:val="single"/>
                    <w:lang w:eastAsia="en-GB"/>
                  </w:rPr>
                </w:rPrChange>
              </w:rPr>
              <w:t xml:space="preserve">Consider to establish a safety zone of (max) 500 meters around offshore constructions (e.g. oil and gas platforms) </w:t>
            </w:r>
            <w:proofErr w:type="spellStart"/>
            <w:r w:rsidRPr="00110756">
              <w:rPr>
                <w:rPrChange w:id="1052" w:author="ernst">
                  <w:rPr>
                    <w:i/>
                    <w:iCs/>
                    <w:color w:val="0000FF"/>
                    <w:sz w:val="16"/>
                    <w:szCs w:val="16"/>
                    <w:u w:val="single"/>
                    <w:lang w:eastAsia="en-GB"/>
                  </w:rPr>
                </w:rPrChange>
              </w:rPr>
              <w:t>i.a.w</w:t>
            </w:r>
            <w:proofErr w:type="spellEnd"/>
            <w:r w:rsidRPr="00110756">
              <w:rPr>
                <w:rPrChange w:id="1053" w:author="ernst">
                  <w:rPr>
                    <w:i/>
                    <w:iCs/>
                    <w:color w:val="0000FF"/>
                    <w:sz w:val="16"/>
                    <w:szCs w:val="16"/>
                    <w:u w:val="single"/>
                    <w:lang w:eastAsia="en-GB"/>
                  </w:rPr>
                </w:rPrChange>
              </w:rPr>
              <w:t>. UNCLOS.</w:t>
            </w:r>
          </w:p>
        </w:tc>
        <w:tc>
          <w:tcPr>
            <w:tcW w:w="1933" w:type="dxa"/>
          </w:tcPr>
          <w:p w:rsidR="00110756" w:rsidRPr="004A3E2C" w:rsidRDefault="00110756" w:rsidP="00C33117">
            <w:pPr>
              <w:jc w:val="left"/>
            </w:pPr>
            <w:r w:rsidRPr="00110756">
              <w:rPr>
                <w:rPrChange w:id="1054" w:author="ernst">
                  <w:rPr>
                    <w:i/>
                    <w:iCs/>
                    <w:color w:val="0000FF"/>
                    <w:sz w:val="16"/>
                    <w:szCs w:val="16"/>
                    <w:u w:val="single"/>
                    <w:lang w:eastAsia="en-GB"/>
                  </w:rPr>
                </w:rPrChange>
              </w:rPr>
              <w:t xml:space="preserve">Damage to ship, structure and environment after </w:t>
            </w:r>
            <w:proofErr w:type="spellStart"/>
            <w:r w:rsidRPr="00110756">
              <w:rPr>
                <w:rPrChange w:id="1055" w:author="ernst">
                  <w:rPr>
                    <w:i/>
                    <w:iCs/>
                    <w:color w:val="0000FF"/>
                    <w:sz w:val="16"/>
                    <w:szCs w:val="16"/>
                    <w:u w:val="single"/>
                    <w:lang w:eastAsia="en-GB"/>
                  </w:rPr>
                </w:rPrChange>
              </w:rPr>
              <w:t>allision</w:t>
            </w:r>
            <w:proofErr w:type="spellEnd"/>
            <w:r w:rsidRPr="00110756">
              <w:rPr>
                <w:rPrChange w:id="1056" w:author="ernst">
                  <w:rPr>
                    <w:i/>
                    <w:iCs/>
                    <w:color w:val="0000FF"/>
                    <w:sz w:val="16"/>
                    <w:szCs w:val="16"/>
                    <w:u w:val="single"/>
                    <w:lang w:eastAsia="en-GB"/>
                  </w:rPr>
                </w:rPrChange>
              </w:rPr>
              <w:t>.</w:t>
            </w:r>
          </w:p>
          <w:p w:rsidR="00110756" w:rsidRPr="004A3E2C" w:rsidRDefault="00110756" w:rsidP="00C33117">
            <w:pPr>
              <w:jc w:val="left"/>
            </w:pPr>
          </w:p>
          <w:p w:rsidR="00110756" w:rsidRPr="004A3E2C" w:rsidRDefault="00110756" w:rsidP="00C33117">
            <w:pPr>
              <w:jc w:val="left"/>
            </w:pPr>
            <w:r w:rsidRPr="00110756">
              <w:rPr>
                <w:rPrChange w:id="1057" w:author="ernst">
                  <w:rPr>
                    <w:i/>
                    <w:iCs/>
                    <w:color w:val="0000FF"/>
                    <w:sz w:val="16"/>
                    <w:szCs w:val="16"/>
                    <w:u w:val="single"/>
                    <w:lang w:eastAsia="en-GB"/>
                  </w:rPr>
                </w:rPrChange>
              </w:rPr>
              <w:t>Floating blade of damaged turbine.</w:t>
            </w:r>
          </w:p>
          <w:p w:rsidR="00110756" w:rsidRPr="004A3E2C" w:rsidRDefault="00110756" w:rsidP="00C33117">
            <w:pPr>
              <w:jc w:val="left"/>
            </w:pPr>
          </w:p>
          <w:p w:rsidR="00110756" w:rsidRPr="004A3E2C" w:rsidRDefault="00110756" w:rsidP="00C33117">
            <w:pPr>
              <w:jc w:val="left"/>
            </w:pPr>
            <w:r w:rsidRPr="00110756">
              <w:rPr>
                <w:rPrChange w:id="1058" w:author="ernst">
                  <w:rPr>
                    <w:i/>
                    <w:iCs/>
                    <w:color w:val="0000FF"/>
                    <w:sz w:val="16"/>
                    <w:szCs w:val="16"/>
                    <w:u w:val="single"/>
                    <w:lang w:eastAsia="en-GB"/>
                  </w:rPr>
                </w:rPrChange>
              </w:rPr>
              <w:t>Aviation lights</w:t>
            </w:r>
          </w:p>
          <w:p w:rsidR="00110756" w:rsidRPr="004A3E2C" w:rsidRDefault="00110756" w:rsidP="00C33117">
            <w:pPr>
              <w:jc w:val="left"/>
            </w:pPr>
          </w:p>
          <w:p w:rsidR="00110756" w:rsidRPr="004A3E2C" w:rsidRDefault="00110756" w:rsidP="00C33117">
            <w:pPr>
              <w:jc w:val="left"/>
            </w:pPr>
            <w:r w:rsidRPr="00110756">
              <w:rPr>
                <w:rPrChange w:id="1059" w:author="ernst">
                  <w:rPr>
                    <w:i/>
                    <w:iCs/>
                    <w:color w:val="0000FF"/>
                    <w:sz w:val="16"/>
                    <w:szCs w:val="16"/>
                    <w:u w:val="single"/>
                    <w:lang w:eastAsia="en-GB"/>
                  </w:rPr>
                </w:rPrChange>
              </w:rPr>
              <w:t>Marking of abandoned structures</w:t>
            </w:r>
          </w:p>
          <w:p w:rsidR="00110756" w:rsidRPr="004A3E2C" w:rsidRDefault="00110756" w:rsidP="00C33117">
            <w:pPr>
              <w:jc w:val="left"/>
            </w:pPr>
          </w:p>
          <w:p w:rsidR="00110756" w:rsidRPr="004A3E2C" w:rsidRDefault="00110756" w:rsidP="00C33117">
            <w:pPr>
              <w:jc w:val="left"/>
            </w:pPr>
            <w:r w:rsidRPr="00110756">
              <w:rPr>
                <w:rPrChange w:id="1060" w:author="ernst">
                  <w:rPr>
                    <w:i/>
                    <w:iCs/>
                    <w:color w:val="0000FF"/>
                    <w:sz w:val="16"/>
                    <w:szCs w:val="16"/>
                    <w:u w:val="single"/>
                    <w:lang w:eastAsia="en-GB"/>
                  </w:rPr>
                </w:rPrChange>
              </w:rPr>
              <w:t>UKC over subsea structures</w:t>
            </w:r>
          </w:p>
          <w:p w:rsidR="00110756" w:rsidRPr="004A3E2C" w:rsidRDefault="00110756" w:rsidP="00C33117">
            <w:pPr>
              <w:jc w:val="left"/>
            </w:pPr>
          </w:p>
          <w:p w:rsidR="00110756" w:rsidRPr="004A3E2C" w:rsidRDefault="00110756" w:rsidP="00C33117">
            <w:pPr>
              <w:jc w:val="left"/>
            </w:pPr>
            <w:r w:rsidRPr="00110756">
              <w:rPr>
                <w:rPrChange w:id="1061" w:author="ernst">
                  <w:rPr>
                    <w:i/>
                    <w:iCs/>
                    <w:color w:val="0000FF"/>
                    <w:sz w:val="16"/>
                    <w:szCs w:val="16"/>
                    <w:u w:val="single"/>
                    <w:lang w:eastAsia="en-GB"/>
                  </w:rPr>
                </w:rPrChange>
              </w:rPr>
              <w:t>Visibility of floating and subsea structures</w:t>
            </w:r>
          </w:p>
        </w:tc>
      </w:tr>
      <w:tr w:rsidR="00110756" w:rsidRPr="004A3E2C">
        <w:tc>
          <w:tcPr>
            <w:tcW w:w="1932" w:type="dxa"/>
          </w:tcPr>
          <w:p w:rsidR="00110756" w:rsidRPr="004A3E2C" w:rsidRDefault="00110756" w:rsidP="00C33117">
            <w:pPr>
              <w:jc w:val="left"/>
            </w:pPr>
            <w:r w:rsidRPr="00110756">
              <w:rPr>
                <w:rPrChange w:id="1062" w:author="ernst">
                  <w:rPr>
                    <w:i/>
                    <w:iCs/>
                    <w:color w:val="0000FF"/>
                    <w:sz w:val="16"/>
                    <w:szCs w:val="16"/>
                    <w:u w:val="single"/>
                    <w:lang w:eastAsia="en-GB"/>
                  </w:rPr>
                </w:rPrChange>
              </w:rPr>
              <w:t xml:space="preserve">Radio communication, radar </w:t>
            </w:r>
            <w:proofErr w:type="spellStart"/>
            <w:r w:rsidRPr="00110756">
              <w:rPr>
                <w:rPrChange w:id="1063" w:author="ernst">
                  <w:rPr>
                    <w:i/>
                    <w:iCs/>
                    <w:color w:val="0000FF"/>
                    <w:sz w:val="16"/>
                    <w:szCs w:val="16"/>
                    <w:u w:val="single"/>
                    <w:lang w:eastAsia="en-GB"/>
                  </w:rPr>
                </w:rPrChange>
              </w:rPr>
              <w:t>etc</w:t>
            </w:r>
            <w:proofErr w:type="spellEnd"/>
          </w:p>
          <w:p w:rsidR="00110756" w:rsidRPr="004A3E2C" w:rsidRDefault="00110756" w:rsidP="00C33117">
            <w:pPr>
              <w:jc w:val="left"/>
            </w:pPr>
          </w:p>
        </w:tc>
        <w:tc>
          <w:tcPr>
            <w:tcW w:w="1933" w:type="dxa"/>
          </w:tcPr>
          <w:p w:rsidR="00110756" w:rsidRPr="004A3E2C" w:rsidRDefault="00110756" w:rsidP="00C33117">
            <w:pPr>
              <w:jc w:val="left"/>
            </w:pPr>
            <w:r w:rsidRPr="00110756">
              <w:rPr>
                <w:rPrChange w:id="1064" w:author="ernst">
                  <w:rPr>
                    <w:i/>
                    <w:iCs/>
                    <w:color w:val="0000FF"/>
                    <w:sz w:val="16"/>
                    <w:szCs w:val="16"/>
                    <w:u w:val="single"/>
                    <w:lang w:eastAsia="en-GB"/>
                  </w:rPr>
                </w:rPrChange>
              </w:rPr>
              <w:t>Navigation, VTS, Meteorological, airport and military radars.</w:t>
            </w:r>
          </w:p>
          <w:p w:rsidR="00110756" w:rsidRPr="004A3E2C" w:rsidRDefault="00110756" w:rsidP="00C33117">
            <w:pPr>
              <w:jc w:val="left"/>
            </w:pPr>
            <w:r w:rsidRPr="00110756">
              <w:rPr>
                <w:rPrChange w:id="1065" w:author="ernst">
                  <w:rPr>
                    <w:i/>
                    <w:iCs/>
                    <w:color w:val="0000FF"/>
                    <w:sz w:val="16"/>
                    <w:szCs w:val="16"/>
                    <w:u w:val="single"/>
                    <w:lang w:eastAsia="en-GB"/>
                  </w:rPr>
                </w:rPrChange>
              </w:rPr>
              <w:t xml:space="preserve">VTS and MSI communication, </w:t>
            </w:r>
            <w:r w:rsidRPr="00110756">
              <w:rPr>
                <w:rPrChange w:id="1066" w:author="ernst">
                  <w:rPr>
                    <w:i/>
                    <w:iCs/>
                    <w:color w:val="0000FF"/>
                    <w:sz w:val="16"/>
                    <w:szCs w:val="16"/>
                    <w:u w:val="single"/>
                    <w:lang w:eastAsia="en-GB"/>
                  </w:rPr>
                </w:rPrChange>
              </w:rPr>
              <w:lastRenderedPageBreak/>
              <w:t>VHF and AIS, etc.</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067" w:author="ernst">
                  <w:rPr>
                    <w:i/>
                    <w:iCs/>
                    <w:color w:val="0000FF"/>
                    <w:sz w:val="16"/>
                    <w:szCs w:val="16"/>
                    <w:u w:val="single"/>
                    <w:lang w:eastAsia="en-GB"/>
                  </w:rPr>
                </w:rPrChange>
              </w:rPr>
              <w:lastRenderedPageBreak/>
              <w:t>Especially wind farms may interfere with radio and radar signals.</w:t>
            </w:r>
          </w:p>
          <w:p w:rsidR="00110756" w:rsidRPr="004A3E2C" w:rsidRDefault="00110756" w:rsidP="00C33117">
            <w:pPr>
              <w:jc w:val="left"/>
            </w:pPr>
            <w:r w:rsidRPr="00110756">
              <w:rPr>
                <w:rPrChange w:id="1068" w:author="ernst">
                  <w:rPr>
                    <w:i/>
                    <w:iCs/>
                    <w:color w:val="0000FF"/>
                    <w:sz w:val="16"/>
                    <w:szCs w:val="16"/>
                    <w:u w:val="single"/>
                    <w:lang w:eastAsia="en-GB"/>
                  </w:rPr>
                </w:rPrChange>
              </w:rPr>
              <w:t xml:space="preserve">Safety of </w:t>
            </w:r>
            <w:r w:rsidRPr="00110756">
              <w:rPr>
                <w:rPrChange w:id="1069" w:author="ernst">
                  <w:rPr>
                    <w:i/>
                    <w:iCs/>
                    <w:color w:val="0000FF"/>
                    <w:sz w:val="16"/>
                    <w:szCs w:val="16"/>
                    <w:u w:val="single"/>
                    <w:lang w:eastAsia="en-GB"/>
                  </w:rPr>
                </w:rPrChange>
              </w:rPr>
              <w:lastRenderedPageBreak/>
              <w:t>navigation, SAR, VTS may be affected.</w:t>
            </w:r>
          </w:p>
        </w:tc>
        <w:tc>
          <w:tcPr>
            <w:tcW w:w="1933" w:type="dxa"/>
          </w:tcPr>
          <w:p w:rsidR="00110756" w:rsidRPr="004A3E2C" w:rsidRDefault="00110756" w:rsidP="00C33117">
            <w:pPr>
              <w:jc w:val="left"/>
            </w:pPr>
          </w:p>
        </w:tc>
        <w:tc>
          <w:tcPr>
            <w:tcW w:w="1933" w:type="dxa"/>
          </w:tcPr>
          <w:p w:rsidR="00110756" w:rsidRPr="004A3E2C" w:rsidRDefault="00110756" w:rsidP="00C33117"/>
        </w:tc>
      </w:tr>
      <w:tr w:rsidR="00110756" w:rsidRPr="004A3E2C">
        <w:tc>
          <w:tcPr>
            <w:tcW w:w="1932" w:type="dxa"/>
          </w:tcPr>
          <w:p w:rsidR="00110756" w:rsidRPr="004A3E2C" w:rsidRDefault="00110756" w:rsidP="00C33117">
            <w:pPr>
              <w:jc w:val="left"/>
            </w:pPr>
            <w:r w:rsidRPr="00110756">
              <w:rPr>
                <w:rPrChange w:id="1070" w:author="ernst">
                  <w:rPr>
                    <w:i/>
                    <w:iCs/>
                    <w:color w:val="0000FF"/>
                    <w:sz w:val="16"/>
                    <w:szCs w:val="16"/>
                    <w:u w:val="single"/>
                    <w:lang w:eastAsia="en-GB"/>
                  </w:rPr>
                </w:rPrChange>
              </w:rPr>
              <w:lastRenderedPageBreak/>
              <w:t>Cultural history</w:t>
            </w:r>
          </w:p>
        </w:tc>
        <w:tc>
          <w:tcPr>
            <w:tcW w:w="1933" w:type="dxa"/>
          </w:tcPr>
          <w:p w:rsidR="00110756" w:rsidRPr="004A3E2C" w:rsidRDefault="00110756" w:rsidP="00C33117">
            <w:pPr>
              <w:jc w:val="left"/>
            </w:pPr>
            <w:r w:rsidRPr="00110756">
              <w:rPr>
                <w:rPrChange w:id="1071" w:author="ernst">
                  <w:rPr>
                    <w:i/>
                    <w:iCs/>
                    <w:color w:val="0000FF"/>
                    <w:sz w:val="16"/>
                    <w:szCs w:val="16"/>
                    <w:u w:val="single"/>
                    <w:lang w:eastAsia="en-GB"/>
                  </w:rPr>
                </w:rPrChange>
              </w:rPr>
              <w:t>Ship wrecks (with historical value)</w:t>
            </w:r>
          </w:p>
          <w:p w:rsidR="00110756" w:rsidRPr="004A3E2C" w:rsidRDefault="00110756" w:rsidP="00C33117">
            <w:pPr>
              <w:jc w:val="left"/>
            </w:pPr>
            <w:r w:rsidRPr="00110756">
              <w:rPr>
                <w:rPrChange w:id="1072" w:author="ernst">
                  <w:rPr>
                    <w:i/>
                    <w:iCs/>
                    <w:color w:val="0000FF"/>
                    <w:sz w:val="16"/>
                    <w:szCs w:val="16"/>
                    <w:u w:val="single"/>
                    <w:lang w:eastAsia="en-GB"/>
                  </w:rPr>
                </w:rPrChange>
              </w:rPr>
              <w:t>The seabed is home to a cultural heritage that tells a story covering everything from shipping to the fishing industry.</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r w:rsidRPr="00110756">
              <w:rPr>
                <w:rPrChange w:id="1073" w:author="ernst">
                  <w:rPr>
                    <w:i/>
                    <w:iCs/>
                    <w:color w:val="0000FF"/>
                    <w:sz w:val="16"/>
                    <w:szCs w:val="16"/>
                    <w:u w:val="single"/>
                    <w:lang w:eastAsia="en-GB"/>
                  </w:rPr>
                </w:rPrChange>
              </w:rPr>
              <w:t xml:space="preserve">Marking of wrecks close to fairways, routes and TSS </w:t>
            </w:r>
            <w:proofErr w:type="spellStart"/>
            <w:r w:rsidRPr="00110756">
              <w:rPr>
                <w:rPrChange w:id="1074" w:author="ernst">
                  <w:rPr>
                    <w:i/>
                    <w:iCs/>
                    <w:color w:val="0000FF"/>
                    <w:sz w:val="16"/>
                    <w:szCs w:val="16"/>
                    <w:u w:val="single"/>
                    <w:lang w:eastAsia="en-GB"/>
                  </w:rPr>
                </w:rPrChange>
              </w:rPr>
              <w:t>i.a.w</w:t>
            </w:r>
            <w:proofErr w:type="spellEnd"/>
            <w:r w:rsidRPr="00110756">
              <w:rPr>
                <w:rPrChange w:id="1075" w:author="ernst">
                  <w:rPr>
                    <w:i/>
                    <w:iCs/>
                    <w:color w:val="0000FF"/>
                    <w:sz w:val="16"/>
                    <w:szCs w:val="16"/>
                    <w:u w:val="single"/>
                    <w:lang w:eastAsia="en-GB"/>
                  </w:rPr>
                </w:rPrChange>
              </w:rPr>
              <w:t>. IALA MBS.</w:t>
            </w:r>
          </w:p>
          <w:p w:rsidR="00110756" w:rsidRPr="004A3E2C" w:rsidRDefault="00110756" w:rsidP="00C33117">
            <w:pPr>
              <w:jc w:val="left"/>
            </w:pPr>
          </w:p>
        </w:tc>
        <w:tc>
          <w:tcPr>
            <w:tcW w:w="1933" w:type="dxa"/>
          </w:tcPr>
          <w:p w:rsidR="00110756" w:rsidRPr="004A3E2C" w:rsidRDefault="00110756" w:rsidP="00C33117"/>
        </w:tc>
      </w:tr>
      <w:tr w:rsidR="00110756" w:rsidRPr="004A3E2C">
        <w:tc>
          <w:tcPr>
            <w:tcW w:w="1932" w:type="dxa"/>
          </w:tcPr>
          <w:p w:rsidR="00110756" w:rsidRPr="004A3E2C" w:rsidRDefault="00110756" w:rsidP="00C33117">
            <w:pPr>
              <w:jc w:val="left"/>
            </w:pPr>
            <w:r w:rsidRPr="00110756">
              <w:rPr>
                <w:rPrChange w:id="1076" w:author="ernst">
                  <w:rPr>
                    <w:i/>
                    <w:iCs/>
                    <w:color w:val="0000FF"/>
                    <w:sz w:val="16"/>
                    <w:szCs w:val="16"/>
                    <w:u w:val="single"/>
                    <w:lang w:eastAsia="en-GB"/>
                  </w:rPr>
                </w:rPrChange>
              </w:rPr>
              <w:t>Defence</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077" w:author="ernst">
                  <w:rPr>
                    <w:i/>
                    <w:iCs/>
                    <w:color w:val="0000FF"/>
                    <w:sz w:val="16"/>
                    <w:szCs w:val="16"/>
                    <w:u w:val="single"/>
                    <w:lang w:eastAsia="en-GB"/>
                  </w:rPr>
                </w:rPrChange>
              </w:rPr>
              <w:t>Military restricted areas.</w:t>
            </w:r>
          </w:p>
          <w:p w:rsidR="00110756" w:rsidRPr="004A3E2C" w:rsidRDefault="00110756" w:rsidP="00C33117">
            <w:pPr>
              <w:jc w:val="left"/>
            </w:pPr>
            <w:r w:rsidRPr="00110756">
              <w:rPr>
                <w:rPrChange w:id="1078" w:author="ernst">
                  <w:rPr>
                    <w:i/>
                    <w:iCs/>
                    <w:color w:val="0000FF"/>
                    <w:sz w:val="16"/>
                    <w:szCs w:val="16"/>
                    <w:u w:val="single"/>
                    <w:lang w:eastAsia="en-GB"/>
                  </w:rPr>
                </w:rPrChange>
              </w:rPr>
              <w:t>Military exercise areas.</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rPr>
                <w:b/>
                <w:bCs/>
              </w:rPr>
            </w:pPr>
            <w:r w:rsidRPr="00110756">
              <w:rPr>
                <w:rPrChange w:id="1079" w:author="ernst">
                  <w:rPr>
                    <w:i/>
                    <w:iCs/>
                    <w:color w:val="0000FF"/>
                    <w:sz w:val="16"/>
                    <w:szCs w:val="16"/>
                    <w:u w:val="single"/>
                    <w:lang w:eastAsia="en-GB"/>
                  </w:rPr>
                </w:rPrChange>
              </w:rPr>
              <w:t>Avoid waterways close to military areas.</w:t>
            </w:r>
          </w:p>
          <w:p w:rsidR="00110756" w:rsidRPr="004A3E2C" w:rsidRDefault="00110756" w:rsidP="00C33117">
            <w:pPr>
              <w:jc w:val="left"/>
              <w:rPr>
                <w:b/>
                <w:bCs/>
              </w:rPr>
            </w:pPr>
            <w:r w:rsidRPr="00110756">
              <w:rPr>
                <w:rPrChange w:id="1080" w:author="ernst">
                  <w:rPr>
                    <w:i/>
                    <w:iCs/>
                    <w:color w:val="0000FF"/>
                    <w:sz w:val="16"/>
                    <w:szCs w:val="16"/>
                    <w:u w:val="single"/>
                    <w:lang w:eastAsia="en-GB"/>
                  </w:rPr>
                </w:rPrChange>
              </w:rPr>
              <w:t>Co-ordination of</w:t>
            </w:r>
            <w:r w:rsidRPr="00110756">
              <w:rPr>
                <w:b/>
                <w:bCs/>
                <w:rPrChange w:id="1081" w:author="ernst">
                  <w:rPr>
                    <w:b/>
                    <w:bCs/>
                    <w:i/>
                    <w:iCs/>
                    <w:color w:val="0000FF"/>
                    <w:sz w:val="16"/>
                    <w:szCs w:val="16"/>
                    <w:u w:val="single"/>
                    <w:lang w:eastAsia="en-GB"/>
                  </w:rPr>
                </w:rPrChange>
              </w:rPr>
              <w:t xml:space="preserve"> </w:t>
            </w:r>
            <w:r w:rsidRPr="00110756">
              <w:rPr>
                <w:rPrChange w:id="1082" w:author="ernst">
                  <w:rPr>
                    <w:i/>
                    <w:iCs/>
                    <w:color w:val="0000FF"/>
                    <w:sz w:val="16"/>
                    <w:szCs w:val="16"/>
                    <w:u w:val="single"/>
                    <w:lang w:eastAsia="en-GB"/>
                  </w:rPr>
                </w:rPrChange>
              </w:rPr>
              <w:t>military exercises and operations close to waterways.</w:t>
            </w:r>
          </w:p>
          <w:p w:rsidR="00110756" w:rsidRPr="004A3E2C" w:rsidRDefault="00110756" w:rsidP="00C33117">
            <w:pPr>
              <w:jc w:val="left"/>
            </w:pPr>
          </w:p>
        </w:tc>
        <w:tc>
          <w:tcPr>
            <w:tcW w:w="1933" w:type="dxa"/>
          </w:tcPr>
          <w:p w:rsidR="00110756" w:rsidRPr="004A3E2C" w:rsidRDefault="00110756" w:rsidP="00C33117"/>
        </w:tc>
      </w:tr>
      <w:tr w:rsidR="00110756" w:rsidRPr="004A3E2C">
        <w:tc>
          <w:tcPr>
            <w:tcW w:w="1932" w:type="dxa"/>
          </w:tcPr>
          <w:p w:rsidR="00110756" w:rsidRPr="004A3E2C" w:rsidRDefault="00110756" w:rsidP="00C33117">
            <w:pPr>
              <w:jc w:val="left"/>
            </w:pPr>
            <w:r w:rsidRPr="00110756">
              <w:rPr>
                <w:rPrChange w:id="1083" w:author="ernst">
                  <w:rPr>
                    <w:i/>
                    <w:iCs/>
                    <w:color w:val="0000FF"/>
                    <w:sz w:val="16"/>
                    <w:szCs w:val="16"/>
                    <w:u w:val="single"/>
                    <w:lang w:eastAsia="en-GB"/>
                  </w:rPr>
                </w:rPrChange>
              </w:rPr>
              <w:t>Extraction and storage of materials</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084" w:author="ernst">
                  <w:rPr>
                    <w:i/>
                    <w:iCs/>
                    <w:color w:val="0000FF"/>
                    <w:sz w:val="16"/>
                    <w:szCs w:val="16"/>
                    <w:u w:val="single"/>
                    <w:lang w:eastAsia="en-GB"/>
                  </w:rPr>
                </w:rPrChange>
              </w:rPr>
              <w:t>Mining of geological resources.</w:t>
            </w:r>
          </w:p>
          <w:p w:rsidR="00110756" w:rsidRPr="004A3E2C" w:rsidRDefault="00110756" w:rsidP="00C33117">
            <w:pPr>
              <w:jc w:val="left"/>
            </w:pPr>
            <w:r w:rsidRPr="00110756">
              <w:rPr>
                <w:rPrChange w:id="1085" w:author="ernst">
                  <w:rPr>
                    <w:i/>
                    <w:iCs/>
                    <w:color w:val="0000FF"/>
                    <w:sz w:val="16"/>
                    <w:szCs w:val="16"/>
                    <w:u w:val="single"/>
                    <w:lang w:eastAsia="en-GB"/>
                  </w:rPr>
                </w:rPrChange>
              </w:rPr>
              <w:t>Carbon capture and storage.</w:t>
            </w:r>
          </w:p>
          <w:p w:rsidR="00110756" w:rsidRPr="004A3E2C" w:rsidRDefault="00110756" w:rsidP="00C33117">
            <w:pPr>
              <w:jc w:val="left"/>
            </w:pP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r w:rsidRPr="00110756">
              <w:rPr>
                <w:rPrChange w:id="1086" w:author="ernst">
                  <w:rPr>
                    <w:i/>
                    <w:iCs/>
                    <w:color w:val="0000FF"/>
                    <w:sz w:val="16"/>
                    <w:szCs w:val="16"/>
                    <w:u w:val="single"/>
                    <w:lang w:eastAsia="en-GB"/>
                  </w:rPr>
                </w:rPrChange>
              </w:rPr>
              <w:t>Co-use may be possible.</w:t>
            </w:r>
          </w:p>
          <w:p w:rsidR="00110756" w:rsidRPr="004A3E2C" w:rsidRDefault="00110756" w:rsidP="00C33117">
            <w:pPr>
              <w:jc w:val="left"/>
            </w:pPr>
            <w:r w:rsidRPr="00110756">
              <w:rPr>
                <w:rPrChange w:id="1087" w:author="ernst">
                  <w:rPr>
                    <w:i/>
                    <w:iCs/>
                    <w:color w:val="0000FF"/>
                    <w:sz w:val="16"/>
                    <w:szCs w:val="16"/>
                    <w:u w:val="single"/>
                    <w:lang w:eastAsia="en-GB"/>
                  </w:rPr>
                </w:rPrChange>
              </w:rPr>
              <w:t xml:space="preserve">Marking by AtoN of establish area </w:t>
            </w:r>
            <w:proofErr w:type="spellStart"/>
            <w:r w:rsidRPr="00110756">
              <w:rPr>
                <w:rPrChange w:id="1088" w:author="ernst">
                  <w:rPr>
                    <w:i/>
                    <w:iCs/>
                    <w:color w:val="0000FF"/>
                    <w:sz w:val="16"/>
                    <w:szCs w:val="16"/>
                    <w:u w:val="single"/>
                    <w:lang w:eastAsia="en-GB"/>
                  </w:rPr>
                </w:rPrChange>
              </w:rPr>
              <w:t>i.a.w</w:t>
            </w:r>
            <w:proofErr w:type="spellEnd"/>
            <w:r w:rsidRPr="00110756">
              <w:rPr>
                <w:rPrChange w:id="1089" w:author="ernst">
                  <w:rPr>
                    <w:i/>
                    <w:iCs/>
                    <w:color w:val="0000FF"/>
                    <w:sz w:val="16"/>
                    <w:szCs w:val="16"/>
                    <w:u w:val="single"/>
                    <w:lang w:eastAsia="en-GB"/>
                  </w:rPr>
                </w:rPrChange>
              </w:rPr>
              <w:t>. IALA recommendation O-139.</w:t>
            </w:r>
          </w:p>
        </w:tc>
        <w:tc>
          <w:tcPr>
            <w:tcW w:w="1933" w:type="dxa"/>
          </w:tcPr>
          <w:p w:rsidR="00110756" w:rsidRPr="004A3E2C" w:rsidRDefault="00110756" w:rsidP="00C33117"/>
        </w:tc>
      </w:tr>
    </w:tbl>
    <w:p w:rsidR="00110756" w:rsidRPr="00110756" w:rsidRDefault="00110756" w:rsidP="00C33117">
      <w:pPr>
        <w:pStyle w:val="Annex"/>
        <w:numPr>
          <w:numberingChange w:id="1090" w:author="Unknown" w:date="2016-04-21T16:04:00Z" w:original="ANNEX %1:2:3:"/>
        </w:numPr>
        <w:rPr>
          <w:lang w:val="en-GB"/>
          <w:rPrChange w:id="1091" w:author="Unknown">
            <w:rPr/>
          </w:rPrChange>
        </w:rPr>
      </w:pPr>
      <w:bookmarkStart w:id="1092" w:name="_Toc420481530"/>
      <w:bookmarkStart w:id="1093" w:name="_Toc420582540"/>
      <w:bookmarkStart w:id="1094" w:name="_Ref446058391"/>
      <w:bookmarkStart w:id="1095" w:name="_Toc446066544"/>
      <w:bookmarkStart w:id="1096" w:name="_Toc446083031"/>
      <w:bookmarkStart w:id="1097" w:name="_Ref448911460"/>
      <w:r w:rsidRPr="00110756">
        <w:rPr>
          <w:lang w:val="en-GB"/>
          <w:rPrChange w:id="1098" w:author="ernst" w:date="2016-10-24T17:08:00Z">
            <w:rPr>
              <w:b w:val="0"/>
              <w:bCs w:val="0"/>
              <w:i/>
              <w:iCs/>
              <w:caps w:val="0"/>
              <w:color w:val="0000FF"/>
              <w:sz w:val="16"/>
              <w:szCs w:val="16"/>
              <w:u w:val="single"/>
              <w:lang w:val="en-GB"/>
            </w:rPr>
          </w:rPrChange>
        </w:rPr>
        <w:lastRenderedPageBreak/>
        <w:t xml:space="preserve">links to relevant </w:t>
      </w:r>
      <w:commentRangeStart w:id="1099"/>
      <w:r w:rsidRPr="00110756">
        <w:rPr>
          <w:lang w:val="en-GB"/>
          <w:rPrChange w:id="1100" w:author="ernst" w:date="2016-10-24T17:08:00Z">
            <w:rPr>
              <w:b w:val="0"/>
              <w:bCs w:val="0"/>
              <w:i/>
              <w:iCs/>
              <w:caps w:val="0"/>
              <w:color w:val="0000FF"/>
              <w:sz w:val="16"/>
              <w:szCs w:val="16"/>
              <w:u w:val="single"/>
              <w:lang w:val="en-GB"/>
            </w:rPr>
          </w:rPrChange>
        </w:rPr>
        <w:t>sources</w:t>
      </w:r>
      <w:bookmarkEnd w:id="1092"/>
      <w:bookmarkEnd w:id="1093"/>
      <w:bookmarkEnd w:id="1094"/>
      <w:bookmarkEnd w:id="1095"/>
      <w:bookmarkEnd w:id="1096"/>
      <w:bookmarkEnd w:id="1097"/>
      <w:commentRangeEnd w:id="1099"/>
      <w:r w:rsidRPr="005E0000">
        <w:rPr>
          <w:rStyle w:val="CommentReference"/>
          <w:rFonts w:cs="Arial"/>
          <w:b w:val="0"/>
          <w:bCs w:val="0"/>
          <w:caps w:val="0"/>
          <w:lang w:val="en-GB" w:eastAsia="de-DE"/>
        </w:rPr>
        <w:commentReference w:id="1099"/>
      </w:r>
    </w:p>
    <w:p w:rsidR="00110756" w:rsidRPr="004A3E2C" w:rsidRDefault="00110756" w:rsidP="00C33117"/>
    <w:p w:rsidR="00110756" w:rsidRPr="004A3E2C" w:rsidRDefault="00110756" w:rsidP="00C33117">
      <w:r w:rsidRPr="004A3E2C">
        <w:t>GOC (Global Ocean Commission)</w:t>
      </w:r>
    </w:p>
    <w:p w:rsidR="00110756" w:rsidRPr="004A3E2C" w:rsidRDefault="00110756" w:rsidP="001A6CD6">
      <w:pPr>
        <w:pStyle w:val="Bullet2"/>
        <w:numPr>
          <w:ilvl w:val="0"/>
          <w:numId w:val="16"/>
          <w:numberingChange w:id="1101" w:author="Unknown" w:date="2016-04-21T16:04:00Z" w:original="-"/>
        </w:numPr>
        <w:tabs>
          <w:tab w:val="clear" w:pos="1418"/>
          <w:tab w:val="left" w:pos="1320"/>
        </w:tabs>
        <w:ind w:left="1321" w:hanging="329"/>
      </w:pPr>
      <w:r w:rsidRPr="004A3E2C">
        <w:t xml:space="preserve">The Global Ocean Commission, an independent body of international leaders based at Somerville College </w:t>
      </w:r>
      <w:ins w:id="1102" w:author="ernst" w:date="2016-10-25T08:50:00Z">
        <w:r>
          <w:t xml:space="preserve">(Oxford, UK) </w:t>
        </w:r>
      </w:ins>
      <w:r w:rsidRPr="004A3E2C">
        <w:t>with the aim of reversing the degradation of the ocean. See http://www.globaloceancommission.org.</w:t>
      </w:r>
    </w:p>
    <w:p w:rsidR="00110756" w:rsidRPr="004A3E2C" w:rsidRDefault="00110756" w:rsidP="00C33117">
      <w:pPr>
        <w:pStyle w:val="AnnexHeading2"/>
      </w:pPr>
      <w:r w:rsidRPr="004A3E2C">
        <w:t xml:space="preserve">IALA </w:t>
      </w:r>
    </w:p>
    <w:p w:rsidR="00110756" w:rsidRPr="004A3E2C" w:rsidRDefault="00110756" w:rsidP="001A6CD6">
      <w:pPr>
        <w:pStyle w:val="Bullet2"/>
        <w:numPr>
          <w:ilvl w:val="0"/>
          <w:numId w:val="16"/>
          <w:numberingChange w:id="1103" w:author="Unknown" w:date="2016-04-21T16:04:00Z" w:original="-"/>
        </w:numPr>
        <w:tabs>
          <w:tab w:val="clear" w:pos="1418"/>
          <w:tab w:val="left" w:pos="1320"/>
        </w:tabs>
        <w:ind w:left="1321" w:hanging="329"/>
      </w:pPr>
      <w:r w:rsidRPr="004A3E2C">
        <w:t>[Guideline 1018] – On Risk Management (2013)</w:t>
      </w:r>
    </w:p>
    <w:p w:rsidR="00110756" w:rsidRPr="004A3E2C" w:rsidRDefault="00110756" w:rsidP="001A6CD6">
      <w:pPr>
        <w:pStyle w:val="Bullet2"/>
        <w:numPr>
          <w:ilvl w:val="0"/>
          <w:numId w:val="16"/>
          <w:numberingChange w:id="1104" w:author="Unknown" w:date="2016-04-21T16:04:00Z" w:original="-"/>
        </w:numPr>
        <w:tabs>
          <w:tab w:val="clear" w:pos="1418"/>
          <w:tab w:val="left" w:pos="1320"/>
        </w:tabs>
        <w:ind w:left="1321" w:hanging="329"/>
      </w:pPr>
      <w:r w:rsidRPr="004A3E2C">
        <w:t>[Guideline 1057] – On the use of Geographic Information Systems (GIS) by Aids to Navigation (AtoN) Authorities (2007)</w:t>
      </w:r>
    </w:p>
    <w:p w:rsidR="00110756" w:rsidRPr="004A3E2C" w:rsidRDefault="00110756" w:rsidP="001A6CD6">
      <w:pPr>
        <w:pStyle w:val="Bullet2"/>
        <w:numPr>
          <w:ilvl w:val="0"/>
          <w:numId w:val="16"/>
          <w:numberingChange w:id="1105" w:author="Unknown" w:date="2016-04-21T16:04:00Z" w:original="-"/>
        </w:numPr>
        <w:tabs>
          <w:tab w:val="clear" w:pos="1418"/>
          <w:tab w:val="left" w:pos="1320"/>
        </w:tabs>
        <w:ind w:left="1321" w:hanging="329"/>
      </w:pPr>
      <w:r w:rsidRPr="004A3E2C">
        <w:t>[Recommendation O139] – Marking of Man-Made Offshore Structures (2013)</w:t>
      </w:r>
    </w:p>
    <w:p w:rsidR="00110756" w:rsidRPr="004A3E2C" w:rsidRDefault="00110756" w:rsidP="00C138EE">
      <w:pPr>
        <w:pStyle w:val="AnnexHeading2"/>
        <w:numPr>
          <w:ins w:id="1106" w:author="ernst" w:date="2016-10-25T09:58:00Z"/>
        </w:numPr>
        <w:rPr>
          <w:ins w:id="1107" w:author="ernst" w:date="2016-10-25T09:58:00Z"/>
        </w:rPr>
      </w:pPr>
      <w:ins w:id="1108" w:author="ernst" w:date="2016-10-25T09:58:00Z">
        <w:r>
          <w:t>IHO (International Hydrographic</w:t>
        </w:r>
        <w:r w:rsidRPr="004A3E2C">
          <w:t xml:space="preserve"> Organization)</w:t>
        </w:r>
      </w:ins>
    </w:p>
    <w:p w:rsidR="00110756" w:rsidRDefault="00110756">
      <w:pPr>
        <w:pStyle w:val="Bullet2"/>
        <w:numPr>
          <w:ilvl w:val="0"/>
          <w:numId w:val="16"/>
          <w:ins w:id="1109" w:author="ernst" w:date="2016-10-25T09:58:00Z"/>
        </w:numPr>
        <w:tabs>
          <w:tab w:val="clear" w:pos="1418"/>
          <w:tab w:val="left" w:pos="1320"/>
        </w:tabs>
        <w:ind w:left="1321" w:hanging="329"/>
        <w:rPr>
          <w:ins w:id="1110" w:author="ernst" w:date="2016-10-25T09:58:00Z"/>
        </w:rPr>
        <w:pPrChange w:id="1111" w:author="ernst" w:date="2016-10-25T09:59:00Z">
          <w:pPr>
            <w:pStyle w:val="AnnexHeading2"/>
            <w:numPr>
              <w:numId w:val="16"/>
            </w:numPr>
            <w:tabs>
              <w:tab w:val="left" w:pos="1320"/>
            </w:tabs>
            <w:ind w:left="1352" w:hanging="329"/>
          </w:pPr>
        </w:pPrChange>
      </w:pPr>
      <w:ins w:id="1112" w:author="ernst" w:date="2016-10-25T09:59:00Z">
        <w:r w:rsidRPr="00110756">
          <w:rPr>
            <w:rPrChange w:id="1113" w:author="ernst" w:date="2016-10-25T09:59:00Z">
              <w:rPr>
                <w:rFonts w:ascii="Verdana" w:hAnsi="Verdana" w:cs="Verdana"/>
                <w:b w:val="0"/>
                <w:bCs w:val="0"/>
                <w:color w:val="333333"/>
                <w:sz w:val="19"/>
                <w:szCs w:val="19"/>
                <w:u w:val="single"/>
              </w:rPr>
            </w:rPrChange>
          </w:rPr>
          <w:t>The International Hydrographic Organization is an intergovernmental consultative and technical organization that was established in 1921 to support safety of navigation and the protection of the marine environment</w:t>
        </w:r>
        <w:r>
          <w:t>.</w:t>
        </w:r>
      </w:ins>
    </w:p>
    <w:p w:rsidR="00110756" w:rsidRPr="004A3E2C" w:rsidRDefault="00110756" w:rsidP="00C33117">
      <w:pPr>
        <w:pStyle w:val="AnnexHeading2"/>
      </w:pPr>
      <w:r w:rsidRPr="004A3E2C">
        <w:t>IMO (International Maritime Organization)</w:t>
      </w:r>
    </w:p>
    <w:p w:rsidR="00110756" w:rsidRPr="004A3E2C" w:rsidRDefault="00110756" w:rsidP="001A6CD6">
      <w:pPr>
        <w:pStyle w:val="Bullet2"/>
        <w:numPr>
          <w:ilvl w:val="0"/>
          <w:numId w:val="16"/>
          <w:numberingChange w:id="1114" w:author="Unknown" w:date="2016-04-21T16:04:00Z" w:original="-"/>
        </w:numPr>
        <w:tabs>
          <w:tab w:val="clear" w:pos="1418"/>
          <w:tab w:val="left" w:pos="1320"/>
        </w:tabs>
        <w:ind w:left="1321" w:hanging="329"/>
        <w:rPr>
          <w:snapToGrid w:val="0"/>
        </w:rPr>
      </w:pPr>
      <w:r w:rsidRPr="004A3E2C">
        <w:t>IMO Maritime Knowledge Centre (2012) – International Shipping Facts and Figures – Information Resources on Trade, Safety, Security, Environment.</w:t>
      </w:r>
      <w:r w:rsidRPr="004A3E2C">
        <w:br/>
      </w:r>
      <w:r w:rsidRPr="004A3E2C">
        <w:rPr>
          <w:snapToGrid w:val="0"/>
        </w:rPr>
        <w:t>(</w:t>
      </w:r>
      <w:proofErr w:type="spellStart"/>
      <w:proofErr w:type="gramStart"/>
      <w:r w:rsidRPr="004A3E2C">
        <w:rPr>
          <w:snapToGrid w:val="0"/>
        </w:rPr>
        <w:t>a.o</w:t>
      </w:r>
      <w:proofErr w:type="gramEnd"/>
      <w:r w:rsidRPr="004A3E2C">
        <w:rPr>
          <w:snapToGrid w:val="0"/>
        </w:rPr>
        <w:t>.</w:t>
      </w:r>
      <w:proofErr w:type="spellEnd"/>
      <w:r w:rsidRPr="004A3E2C">
        <w:rPr>
          <w:snapToGrid w:val="0"/>
        </w:rPr>
        <w:t xml:space="preserve"> United Nations Conference on Trade and Development (2012). Review of Maritime Transport (2012)).</w:t>
      </w:r>
    </w:p>
    <w:p w:rsidR="00110756" w:rsidRPr="004A3E2C" w:rsidRDefault="00110756" w:rsidP="00C33117">
      <w:pPr>
        <w:rPr>
          <w:snapToGrid w:val="0"/>
        </w:rPr>
      </w:pPr>
      <w:r w:rsidRPr="009344A5">
        <w:fldChar w:fldCharType="begin"/>
      </w:r>
      <w:r w:rsidRPr="00110756">
        <w:rPr>
          <w:rPrChange w:id="1115" w:author="ernst">
            <w:rPr>
              <w:b/>
              <w:bCs/>
              <w:color w:val="0000FF"/>
              <w:sz w:val="16"/>
              <w:szCs w:val="16"/>
              <w:u w:val="single"/>
            </w:rPr>
          </w:rPrChange>
        </w:rPr>
        <w:instrText>HYPERLINK "http://www.imo.org/en/KnowledgeCentre/ShipsAndShippingFactsAndFigures/Statisticalresources"</w:instrText>
      </w:r>
      <w:r w:rsidRPr="009344A5">
        <w:rPr>
          <w:rPrChange w:id="1116" w:author="ernst">
            <w:rPr/>
          </w:rPrChange>
        </w:rPr>
        <w:fldChar w:fldCharType="separate"/>
      </w:r>
      <w:r w:rsidRPr="00110756">
        <w:rPr>
          <w:rStyle w:val="Hyperlink"/>
          <w:rFonts w:cs="Arial"/>
          <w:snapToGrid w:val="0"/>
          <w:sz w:val="20"/>
          <w:szCs w:val="20"/>
          <w:rPrChange w:id="1117" w:author="ernst">
            <w:rPr>
              <w:rStyle w:val="Hyperlink"/>
              <w:rFonts w:cs="Arial"/>
              <w:b/>
              <w:bCs/>
              <w:snapToGrid w:val="0"/>
              <w:sz w:val="20"/>
              <w:szCs w:val="20"/>
            </w:rPr>
          </w:rPrChange>
        </w:rPr>
        <w:t>http://www.imo.org/en/KnowledgeCentre/ShipsAndShippingFactsAndFigures/Statisticalresources</w:t>
      </w:r>
      <w:r w:rsidRPr="009344A5">
        <w:fldChar w:fldCharType="end"/>
      </w:r>
    </w:p>
    <w:p w:rsidR="00110756" w:rsidRPr="004A3E2C" w:rsidRDefault="00110756" w:rsidP="001A6CD6">
      <w:pPr>
        <w:pStyle w:val="Bullet2"/>
        <w:numPr>
          <w:ilvl w:val="0"/>
          <w:numId w:val="16"/>
          <w:numberingChange w:id="1118" w:author="Unknown" w:date="2016-04-21T16:04:00Z" w:original="-"/>
        </w:numPr>
        <w:tabs>
          <w:tab w:val="clear" w:pos="1418"/>
          <w:tab w:val="left" w:pos="1320"/>
        </w:tabs>
        <w:ind w:left="1321" w:hanging="329"/>
        <w:rPr>
          <w:snapToGrid w:val="0"/>
        </w:rPr>
      </w:pPr>
      <w:r w:rsidRPr="00110756">
        <w:rPr>
          <w:rPrChange w:id="1119" w:author="ernst">
            <w:rPr>
              <w:b/>
              <w:bCs/>
              <w:color w:val="0000FF"/>
              <w:sz w:val="22"/>
              <w:szCs w:val="22"/>
              <w:u w:val="single"/>
              <w:lang w:eastAsia="en-US"/>
            </w:rPr>
          </w:rPrChange>
        </w:rPr>
        <w:t>Amendment to the General Provisions on Ships' Routeing (resolution A.572(14)) on establishing multiple structures at sea</w:t>
      </w:r>
      <w:r w:rsidRPr="005E0000">
        <w:br/>
      </w:r>
      <w:r w:rsidRPr="00110756">
        <w:rPr>
          <w:rPrChange w:id="1120" w:author="ernst">
            <w:rPr>
              <w:b/>
              <w:bCs/>
              <w:color w:val="0000FF"/>
              <w:sz w:val="22"/>
              <w:szCs w:val="22"/>
              <w:u w:val="single"/>
              <w:lang w:eastAsia="en-US"/>
            </w:rPr>
          </w:rPrChange>
        </w:rPr>
        <w:t>Assessment Framework for Defining Safe Distances between Shipping Lanes and Offshore Wind Farms</w:t>
      </w:r>
    </w:p>
    <w:p w:rsidR="00110756" w:rsidRPr="004A3E2C" w:rsidRDefault="00110756" w:rsidP="00C33117">
      <w:pPr>
        <w:pStyle w:val="AnnexHeading2"/>
      </w:pPr>
      <w:r w:rsidRPr="00110756">
        <w:rPr>
          <w:rPrChange w:id="1121" w:author="ernst">
            <w:rPr>
              <w:color w:val="0000FF"/>
              <w:u w:val="single"/>
            </w:rPr>
          </w:rPrChange>
        </w:rPr>
        <w:t>UNESCO (</w:t>
      </w:r>
      <w:proofErr w:type="spellStart"/>
      <w:r w:rsidRPr="00110756">
        <w:rPr>
          <w:rPrChange w:id="1122" w:author="ernst">
            <w:rPr>
              <w:color w:val="0000FF"/>
              <w:u w:val="single"/>
            </w:rPr>
          </w:rPrChange>
        </w:rPr>
        <w:t>Unitied</w:t>
      </w:r>
      <w:proofErr w:type="spellEnd"/>
      <w:r w:rsidRPr="00110756">
        <w:rPr>
          <w:rPrChange w:id="1123" w:author="ernst">
            <w:rPr>
              <w:color w:val="0000FF"/>
              <w:u w:val="single"/>
            </w:rPr>
          </w:rPrChange>
        </w:rPr>
        <w:t xml:space="preserve"> Nations Educational Scientific and Cultural Organisation)</w:t>
      </w:r>
    </w:p>
    <w:p w:rsidR="00110756" w:rsidRPr="004A3E2C" w:rsidRDefault="00110756" w:rsidP="001A6CD6">
      <w:pPr>
        <w:pStyle w:val="Bullet2"/>
        <w:numPr>
          <w:ilvl w:val="0"/>
          <w:numId w:val="16"/>
          <w:numberingChange w:id="1124" w:author="Unknown" w:date="2016-04-21T16:04:00Z" w:original="-"/>
        </w:numPr>
        <w:tabs>
          <w:tab w:val="clear" w:pos="1418"/>
          <w:tab w:val="left" w:pos="1320"/>
        </w:tabs>
        <w:ind w:left="1321" w:hanging="329"/>
      </w:pPr>
      <w:r w:rsidRPr="00110756">
        <w:rPr>
          <w:rPrChange w:id="1125" w:author="ernst">
            <w:rPr>
              <w:b/>
              <w:bCs/>
              <w:color w:val="0000FF"/>
              <w:sz w:val="22"/>
              <w:szCs w:val="22"/>
              <w:u w:val="single"/>
              <w:lang w:eastAsia="en-US"/>
            </w:rPr>
          </w:rPrChange>
        </w:rPr>
        <w:t>“MSP a step-by-step approach”</w:t>
      </w:r>
    </w:p>
    <w:p w:rsidR="00110756" w:rsidRPr="004A3E2C" w:rsidRDefault="00110756" w:rsidP="00C33117">
      <w:pPr>
        <w:rPr>
          <w:lang w:eastAsia="nl-NL"/>
        </w:rPr>
      </w:pPr>
      <w:r w:rsidRPr="009344A5">
        <w:fldChar w:fldCharType="begin"/>
      </w:r>
      <w:r w:rsidRPr="00110756">
        <w:rPr>
          <w:rPrChange w:id="1126" w:author="ernst">
            <w:rPr>
              <w:b/>
              <w:bCs/>
              <w:color w:val="0000FF"/>
              <w:u w:val="single"/>
            </w:rPr>
          </w:rPrChange>
        </w:rPr>
        <w:instrText>HYPERLINK "http://www.unesco-ioc-marinesp.be/goto.php?id=ac1dd209cbcc5e5d1c6e28598e8cbbe8&amp;type=docs"</w:instrText>
      </w:r>
      <w:r w:rsidRPr="009344A5">
        <w:rPr>
          <w:rPrChange w:id="1127" w:author="ernst">
            <w:rPr/>
          </w:rPrChange>
        </w:rPr>
        <w:fldChar w:fldCharType="separate"/>
      </w:r>
      <w:r w:rsidRPr="00110756">
        <w:rPr>
          <w:rStyle w:val="Hyperlink"/>
          <w:rFonts w:cs="Arial"/>
          <w:sz w:val="20"/>
          <w:szCs w:val="20"/>
          <w:lang w:eastAsia="nl-NL"/>
          <w:rPrChange w:id="1128" w:author="ernst">
            <w:rPr>
              <w:rStyle w:val="Hyperlink"/>
              <w:rFonts w:cs="Arial"/>
              <w:b/>
              <w:bCs/>
              <w:sz w:val="20"/>
              <w:szCs w:val="20"/>
              <w:lang w:eastAsia="nl-NL"/>
            </w:rPr>
          </w:rPrChange>
        </w:rPr>
        <w:t>http://www.unesco-ioc-marinesp.be/goto.php?id=ac1dd209cbcc5e5d1c6e28598e8cbbe8&amp;type=docs</w:t>
      </w:r>
      <w:r w:rsidRPr="009344A5">
        <w:fldChar w:fldCharType="end"/>
      </w:r>
    </w:p>
    <w:p w:rsidR="00110756" w:rsidRPr="004A3E2C" w:rsidRDefault="00110756" w:rsidP="001A6CD6">
      <w:pPr>
        <w:pStyle w:val="Bullet2"/>
        <w:numPr>
          <w:ilvl w:val="0"/>
          <w:numId w:val="16"/>
          <w:numberingChange w:id="1129" w:author="Unknown" w:date="2016-04-21T16:04:00Z" w:original="-"/>
        </w:numPr>
        <w:tabs>
          <w:tab w:val="clear" w:pos="1418"/>
          <w:tab w:val="left" w:pos="1320"/>
        </w:tabs>
        <w:ind w:left="1321" w:hanging="329"/>
      </w:pPr>
      <w:r w:rsidRPr="00110756">
        <w:rPr>
          <w:rPrChange w:id="1130" w:author="ernst">
            <w:rPr>
              <w:b/>
              <w:bCs/>
              <w:color w:val="0000FF"/>
              <w:sz w:val="22"/>
              <w:szCs w:val="22"/>
              <w:u w:val="single"/>
              <w:lang w:eastAsia="en-US"/>
            </w:rPr>
          </w:rPrChange>
        </w:rPr>
        <w:t xml:space="preserve">more documentation and example cases for each MSP step can be found on </w:t>
      </w:r>
      <w:r w:rsidRPr="009344A5">
        <w:fldChar w:fldCharType="begin"/>
      </w:r>
      <w:r w:rsidRPr="00110756">
        <w:rPr>
          <w:rPrChange w:id="1131" w:author="ernst">
            <w:rPr>
              <w:b/>
              <w:bCs/>
              <w:color w:val="0000FF"/>
              <w:sz w:val="22"/>
              <w:szCs w:val="22"/>
              <w:u w:val="single"/>
              <w:lang w:eastAsia="en-US"/>
            </w:rPr>
          </w:rPrChange>
        </w:rPr>
        <w:instrText>HYPERLINK "http://www.unesco-ioc-marinesp.be/"</w:instrText>
      </w:r>
      <w:r w:rsidRPr="009344A5">
        <w:rPr>
          <w:rPrChange w:id="1132" w:author="ernst">
            <w:rPr/>
          </w:rPrChange>
        </w:rPr>
        <w:fldChar w:fldCharType="separate"/>
      </w:r>
      <w:r w:rsidRPr="00110756">
        <w:rPr>
          <w:rStyle w:val="Hyperlink"/>
          <w:rFonts w:cs="Arial"/>
          <w:rPrChange w:id="1133" w:author="ernst">
            <w:rPr>
              <w:rStyle w:val="Hyperlink"/>
              <w:rFonts w:cs="Arial"/>
              <w:b/>
              <w:bCs/>
              <w:sz w:val="22"/>
              <w:szCs w:val="22"/>
              <w:lang w:eastAsia="en-US"/>
            </w:rPr>
          </w:rPrChange>
        </w:rPr>
        <w:t>http://www.unesco-ioc-marinesp.be/</w:t>
      </w:r>
      <w:r w:rsidRPr="009344A5">
        <w:fldChar w:fldCharType="end"/>
      </w:r>
    </w:p>
    <w:p w:rsidR="00110756" w:rsidRDefault="00110756" w:rsidP="00C33117">
      <w:pPr>
        <w:pStyle w:val="AnnexHeading2"/>
        <w:rPr>
          <w:ins w:id="1134" w:author="ernst" w:date="2016-10-25T08:58:00Z"/>
          <w:snapToGrid w:val="0"/>
        </w:rPr>
      </w:pPr>
      <w:r w:rsidRPr="00110756">
        <w:rPr>
          <w:snapToGrid w:val="0"/>
          <w:rPrChange w:id="1135" w:author="ernst">
            <w:rPr>
              <w:snapToGrid w:val="0"/>
              <w:color w:val="0000FF"/>
              <w:u w:val="single"/>
            </w:rPr>
          </w:rPrChange>
        </w:rPr>
        <w:t>PIANC (the World Organisation for Waterborne Transport Infrastructure)</w:t>
      </w:r>
    </w:p>
    <w:p w:rsidR="00110756" w:rsidRPr="00110756" w:rsidRDefault="00110756">
      <w:pPr>
        <w:pStyle w:val="Bullet2"/>
        <w:numPr>
          <w:ilvl w:val="0"/>
          <w:numId w:val="16"/>
          <w:ins w:id="1136" w:author="ernst" w:date="2016-10-25T08:58:00Z"/>
        </w:numPr>
        <w:tabs>
          <w:tab w:val="clear" w:pos="1418"/>
          <w:tab w:val="left" w:pos="1320"/>
        </w:tabs>
        <w:ind w:left="1321" w:hanging="329"/>
        <w:rPr>
          <w:rPrChange w:id="1137" w:author="ernst" w:date="2016-10-25T08:58:00Z">
            <w:rPr>
              <w:snapToGrid w:val="0"/>
            </w:rPr>
          </w:rPrChange>
        </w:rPr>
        <w:pPrChange w:id="1138" w:author="ernst" w:date="2016-10-25T08:58:00Z">
          <w:pPr>
            <w:pStyle w:val="AnnexHeading2"/>
            <w:numPr>
              <w:numId w:val="16"/>
            </w:numPr>
            <w:tabs>
              <w:tab w:val="left" w:pos="1320"/>
            </w:tabs>
            <w:ind w:left="1352" w:hanging="329"/>
          </w:pPr>
        </w:pPrChange>
      </w:pPr>
      <w:ins w:id="1139" w:author="ernst" w:date="2016-10-25T08:58:00Z">
        <w:r w:rsidRPr="00110756">
          <w:rPr>
            <w:rPrChange w:id="1140" w:author="ernst" w:date="2016-10-25T08:58:00Z">
              <w:rPr>
                <w:rFonts w:ascii="Times New Roman" w:hAnsi="Times New Roman" w:cs="Times New Roman"/>
                <w:b w:val="0"/>
                <w:bCs w:val="0"/>
                <w:color w:val="000000"/>
                <w:u w:val="single"/>
              </w:rPr>
            </w:rPrChange>
          </w:rPr>
          <w:t>PIANC</w:t>
        </w:r>
        <w:r>
          <w:t>, a non-profit and non-political organisation,</w:t>
        </w:r>
        <w:r w:rsidRPr="00110756">
          <w:rPr>
            <w:rPrChange w:id="1141" w:author="ernst" w:date="2016-10-25T08:58:00Z">
              <w:rPr>
                <w:rFonts w:ascii="Times New Roman" w:hAnsi="Times New Roman" w:cs="Times New Roman"/>
                <w:b w:val="0"/>
                <w:bCs w:val="0"/>
                <w:color w:val="000000"/>
                <w:u w:val="single"/>
              </w:rPr>
            </w:rPrChange>
          </w:rPr>
          <w:t xml:space="preserve"> is the forum where professionals around the world join forces to provide expert advice on cost-effective, reliable and sustainable infrastructures to facilitate the growth of waterborne transport.</w:t>
        </w:r>
      </w:ins>
    </w:p>
    <w:p w:rsidR="00110756" w:rsidRPr="004A3E2C" w:rsidRDefault="00110756" w:rsidP="001A6CD6">
      <w:pPr>
        <w:pStyle w:val="Bullet2"/>
        <w:numPr>
          <w:ilvl w:val="0"/>
          <w:numId w:val="16"/>
          <w:numberingChange w:id="1142" w:author="Unknown" w:date="2016-04-21T16:04:00Z" w:original="-"/>
        </w:numPr>
        <w:tabs>
          <w:tab w:val="clear" w:pos="1418"/>
          <w:tab w:val="left" w:pos="1320"/>
        </w:tabs>
        <w:ind w:left="1321" w:hanging="329"/>
      </w:pPr>
      <w:r w:rsidRPr="004A3E2C">
        <w:t>PIANC Working Group WG161 report on “Interaction between offshore wind farms and navigation”, to be published.</w:t>
      </w:r>
    </w:p>
    <w:p w:rsidR="00110756" w:rsidRDefault="00110756" w:rsidP="00C33117">
      <w:pPr>
        <w:pStyle w:val="AnnexHeading2"/>
        <w:rPr>
          <w:ins w:id="1143" w:author="ernst" w:date="2016-10-25T08:52:00Z"/>
        </w:rPr>
      </w:pPr>
      <w:r w:rsidRPr="004A3E2C">
        <w:t>The Nautical Institute</w:t>
      </w:r>
    </w:p>
    <w:p w:rsidR="00110756" w:rsidRPr="00110756" w:rsidRDefault="00110756">
      <w:pPr>
        <w:pStyle w:val="Bullet2"/>
        <w:numPr>
          <w:ilvl w:val="0"/>
          <w:numId w:val="16"/>
        </w:numPr>
        <w:tabs>
          <w:tab w:val="clear" w:pos="1418"/>
          <w:tab w:val="left" w:pos="1320"/>
        </w:tabs>
        <w:ind w:left="1321" w:hanging="329"/>
        <w:rPr>
          <w:ins w:id="1144" w:author="ernst" w:date="2016-10-25T08:53:00Z"/>
          <w:rPrChange w:id="1145" w:author="ernst" w:date="2016-10-25T08:54:00Z">
            <w:rPr>
              <w:ins w:id="1146" w:author="ernst" w:date="2016-10-25T08:53:00Z"/>
              <w:rFonts w:ascii="Times New Roman" w:hAnsi="Times New Roman" w:cs="Times New Roman"/>
              <w:color w:val="0000FF"/>
              <w:sz w:val="24"/>
              <w:szCs w:val="24"/>
              <w:u w:val="single"/>
              <w:lang w:val="en-US" w:eastAsia="en-US"/>
            </w:rPr>
          </w:rPrChange>
        </w:rPr>
        <w:pPrChange w:id="1147" w:author="ernst" w:date="2016-10-25T08:54:00Z">
          <w:pPr>
            <w:pStyle w:val="Bullet2"/>
            <w:numPr>
              <w:numId w:val="16"/>
            </w:numPr>
            <w:tabs>
              <w:tab w:val="left" w:pos="1320"/>
            </w:tabs>
            <w:spacing w:before="100" w:after="100"/>
            <w:ind w:left="0" w:hanging="329"/>
            <w:jc w:val="left"/>
          </w:pPr>
        </w:pPrChange>
      </w:pPr>
      <w:ins w:id="1148" w:author="ernst" w:date="2016-10-25T08:53:00Z">
        <w:r w:rsidRPr="00110756">
          <w:rPr>
            <w:rPrChange w:id="1149" w:author="ernst" w:date="2016-10-25T08:54:00Z">
              <w:rPr>
                <w:rFonts w:ascii="Times New Roman" w:hAnsi="Times New Roman" w:cs="Times New Roman"/>
                <w:color w:val="0000FF"/>
                <w:sz w:val="24"/>
                <w:szCs w:val="24"/>
                <w:u w:val="single"/>
                <w:lang w:val="en-US" w:eastAsia="en-US"/>
              </w:rPr>
            </w:rPrChange>
          </w:rPr>
          <w:t>The Nautical Institute is an international representative body for maritime professionals involved in the control of sea-going ships.</w:t>
        </w:r>
      </w:ins>
    </w:p>
    <w:p w:rsidR="00110756" w:rsidRDefault="00110756">
      <w:pPr>
        <w:pStyle w:val="BodyText"/>
        <w:numPr>
          <w:ins w:id="1150" w:author="ernst" w:date="2016-10-25T08:52:00Z"/>
        </w:numPr>
        <w:pPrChange w:id="1151" w:author="ernst" w:date="2016-10-25T08:52:00Z">
          <w:pPr>
            <w:pStyle w:val="AnnexHeading2"/>
          </w:pPr>
        </w:pPrChange>
      </w:pPr>
    </w:p>
    <w:p w:rsidR="00110756" w:rsidRPr="004A3E2C" w:rsidRDefault="00110756" w:rsidP="001A6CD6">
      <w:pPr>
        <w:pStyle w:val="Bullet2"/>
        <w:numPr>
          <w:ilvl w:val="0"/>
          <w:numId w:val="16"/>
          <w:numberingChange w:id="1152" w:author="Unknown" w:date="2016-04-21T16:04:00Z" w:original="-"/>
        </w:numPr>
        <w:tabs>
          <w:tab w:val="clear" w:pos="1418"/>
          <w:tab w:val="left" w:pos="1320"/>
        </w:tabs>
        <w:ind w:left="1321" w:hanging="329"/>
      </w:pPr>
      <w:r w:rsidRPr="004A3E2C">
        <w:t>Marine Spatial Planning</w:t>
      </w:r>
      <w:ins w:id="1153" w:author="ernst" w:date="2016-10-25T08:54:00Z">
        <w:r>
          <w:t>:</w:t>
        </w:r>
      </w:ins>
    </w:p>
    <w:p w:rsidR="00110756" w:rsidRPr="004A3E2C" w:rsidRDefault="00110756" w:rsidP="00C33117">
      <w:pPr>
        <w:rPr>
          <w:lang w:eastAsia="nl-NL"/>
        </w:rPr>
      </w:pPr>
      <w:r w:rsidRPr="009344A5">
        <w:fldChar w:fldCharType="begin"/>
      </w:r>
      <w:r w:rsidRPr="00110756">
        <w:rPr>
          <w:rPrChange w:id="1154" w:author="ernst">
            <w:rPr>
              <w:b/>
              <w:bCs/>
              <w:color w:val="0000FF"/>
              <w:u w:val="single"/>
            </w:rPr>
          </w:rPrChange>
        </w:rPr>
        <w:instrText>HYPERLINK "http://www.nautinst.org/download.cfm?docid=9423102B-A083-4C8D-94B6BB215544BB42"</w:instrText>
      </w:r>
      <w:r w:rsidRPr="009344A5">
        <w:rPr>
          <w:rPrChange w:id="1155" w:author="ernst">
            <w:rPr/>
          </w:rPrChange>
        </w:rPr>
        <w:fldChar w:fldCharType="separate"/>
      </w:r>
      <w:r w:rsidRPr="00110756">
        <w:rPr>
          <w:rStyle w:val="Hyperlink"/>
          <w:rFonts w:cs="Arial"/>
          <w:sz w:val="20"/>
          <w:szCs w:val="20"/>
          <w:lang w:eastAsia="nl-NL"/>
          <w:rPrChange w:id="1156" w:author="ernst">
            <w:rPr>
              <w:rStyle w:val="Hyperlink"/>
              <w:rFonts w:cs="Arial"/>
              <w:b/>
              <w:bCs/>
              <w:sz w:val="20"/>
              <w:szCs w:val="20"/>
              <w:lang w:eastAsia="nl-NL"/>
            </w:rPr>
          </w:rPrChange>
        </w:rPr>
        <w:t>http://www.nautinst.org/download.cfm?docid=9423102B-A083-4C8D-94B6BB215544BB42</w:t>
      </w:r>
      <w:r w:rsidRPr="009344A5">
        <w:fldChar w:fldCharType="end"/>
      </w:r>
    </w:p>
    <w:p w:rsidR="00110756" w:rsidRPr="004A3E2C" w:rsidRDefault="00110756" w:rsidP="00C33117">
      <w:pPr>
        <w:pStyle w:val="BodyText"/>
        <w:rPr>
          <w:lang w:val="en-GB"/>
        </w:rPr>
      </w:pPr>
    </w:p>
    <w:p w:rsidR="00110756" w:rsidRPr="004A3E2C" w:rsidRDefault="00110756" w:rsidP="00C33117">
      <w:pPr>
        <w:pStyle w:val="BodyText"/>
        <w:rPr>
          <w:lang w:val="en-GB"/>
        </w:rPr>
      </w:pPr>
      <w:r w:rsidRPr="00110756">
        <w:rPr>
          <w:lang w:val="en-GB"/>
          <w:rPrChange w:id="1157" w:author="ernst">
            <w:rPr>
              <w:b/>
              <w:bCs/>
              <w:color w:val="0000FF"/>
              <w:sz w:val="22"/>
              <w:szCs w:val="22"/>
              <w:u w:val="single"/>
              <w:lang w:val="en-GB"/>
            </w:rPr>
          </w:rPrChange>
        </w:rPr>
        <w:t>WOC (World Ocean Council)</w:t>
      </w:r>
    </w:p>
    <w:p w:rsidR="00110756" w:rsidRPr="004A3E2C" w:rsidRDefault="00110756" w:rsidP="001A6CD6">
      <w:pPr>
        <w:pStyle w:val="Bullet2"/>
        <w:numPr>
          <w:ilvl w:val="0"/>
          <w:numId w:val="16"/>
          <w:numberingChange w:id="1158" w:author="Unknown" w:date="2016-04-21T16:04:00Z" w:original="-"/>
        </w:numPr>
        <w:tabs>
          <w:tab w:val="clear" w:pos="1418"/>
          <w:tab w:val="left" w:pos="1320"/>
        </w:tabs>
        <w:ind w:left="1321" w:hanging="329"/>
      </w:pPr>
      <w:r w:rsidRPr="004A3E2C">
        <w:t xml:space="preserve">The World Ocean Council brings together the multi-sectoral ocean business community to </w:t>
      </w:r>
      <w:proofErr w:type="spellStart"/>
      <w:r w:rsidRPr="004A3E2C">
        <w:t>catalyze</w:t>
      </w:r>
      <w:proofErr w:type="spellEnd"/>
      <w:r w:rsidRPr="004A3E2C">
        <w:t xml:space="preserve"> global leadership and collaboration in ocean sustainability and "Corporate Ocean Responsibility" – see http://www.oceancouncil.org.</w:t>
      </w:r>
    </w:p>
    <w:p w:rsidR="00110756" w:rsidRPr="004A3E2C" w:rsidRDefault="00110756" w:rsidP="00C33117">
      <w:r w:rsidRPr="004A3E2C">
        <w:br w:type="page"/>
      </w:r>
    </w:p>
    <w:p w:rsidR="00110756" w:rsidRPr="004A3E2C" w:rsidRDefault="00110756" w:rsidP="00C33117">
      <w:pPr>
        <w:pStyle w:val="AnnexHeading2"/>
      </w:pPr>
      <w:r w:rsidRPr="004A3E2C">
        <w:t>EU</w:t>
      </w:r>
    </w:p>
    <w:p w:rsidR="00110756" w:rsidRPr="004A3E2C" w:rsidRDefault="00110756" w:rsidP="001A6CD6">
      <w:pPr>
        <w:pStyle w:val="AnnexHeading3"/>
      </w:pPr>
      <w:r w:rsidRPr="004A3E2C">
        <w:t>Policy documents</w:t>
      </w:r>
    </w:p>
    <w:p w:rsidR="00110756" w:rsidRDefault="00110756">
      <w:pPr>
        <w:numPr>
          <w:ilvl w:val="0"/>
          <w:numId w:val="28"/>
          <w:numberingChange w:id="1159" w:author="Unknown" w:date="2016-04-21T16:04:00Z" w:original=""/>
        </w:numPr>
        <w:pPrChange w:id="1160" w:author="Wim" w:date="2016-04-21T20:25:00Z">
          <w:pPr>
            <w:numPr>
              <w:numId w:val="37"/>
            </w:numPr>
            <w:tabs>
              <w:tab w:val="num" w:pos="360"/>
              <w:tab w:val="num" w:pos="720"/>
            </w:tabs>
            <w:ind w:left="720" w:hanging="720"/>
          </w:pPr>
        </w:pPrChange>
      </w:pPr>
      <w:r w:rsidRPr="004A3E2C">
        <w:t>The EU Integrated Maritime Policy</w:t>
      </w:r>
    </w:p>
    <w:p w:rsidR="00110756" w:rsidRPr="004A3E2C" w:rsidRDefault="00110756" w:rsidP="001A6CD6">
      <w:pPr>
        <w:pStyle w:val="BodyText"/>
        <w:ind w:left="720"/>
        <w:rPr>
          <w:lang w:val="en-GB"/>
        </w:rPr>
      </w:pPr>
      <w:r w:rsidRPr="004A3E2C">
        <w:rPr>
          <w:lang w:val="en-GB"/>
        </w:rPr>
        <w:t>The Integrated Maritime Policy seeks to provide a more coherent approach to maritime issues, with increased coordination between different policy areas. It focuses on:</w:t>
      </w:r>
    </w:p>
    <w:p w:rsidR="00110756" w:rsidRDefault="00110756">
      <w:pPr>
        <w:pStyle w:val="BodyText"/>
        <w:numPr>
          <w:ilvl w:val="1"/>
          <w:numId w:val="28"/>
          <w:numberingChange w:id="1161" w:author="Unknown" w:date="2016-04-21T16:04:00Z" w:original="o"/>
        </w:numPr>
        <w:rPr>
          <w:lang w:val="en-GB"/>
        </w:rPr>
        <w:pPrChange w:id="1162" w:author="Wim" w:date="2016-04-21T20:25:00Z">
          <w:pPr>
            <w:pStyle w:val="BodyText"/>
            <w:numPr>
              <w:ilvl w:val="1"/>
              <w:numId w:val="37"/>
            </w:numPr>
            <w:tabs>
              <w:tab w:val="num" w:pos="1440"/>
            </w:tabs>
            <w:ind w:left="1440" w:hanging="720"/>
          </w:pPr>
        </w:pPrChange>
      </w:pPr>
      <w:r w:rsidRPr="004A3E2C">
        <w:rPr>
          <w:lang w:val="en-GB"/>
        </w:rPr>
        <w:t>Issues that do not fall under a single sector-based policy e.g. "blue growth" (economic growth based on different maritime sectors).</w:t>
      </w:r>
    </w:p>
    <w:p w:rsidR="00110756" w:rsidRDefault="00110756">
      <w:pPr>
        <w:pStyle w:val="BodyText"/>
        <w:numPr>
          <w:ilvl w:val="1"/>
          <w:numId w:val="28"/>
          <w:numberingChange w:id="1163" w:author="Unknown" w:date="2016-04-21T16:04:00Z" w:original="o"/>
        </w:numPr>
        <w:rPr>
          <w:lang w:val="en-GB"/>
        </w:rPr>
        <w:pPrChange w:id="1164" w:author="Wim" w:date="2016-04-21T20:25:00Z">
          <w:pPr>
            <w:pStyle w:val="BodyText"/>
            <w:numPr>
              <w:ilvl w:val="1"/>
              <w:numId w:val="37"/>
            </w:numPr>
            <w:tabs>
              <w:tab w:val="num" w:pos="1440"/>
            </w:tabs>
            <w:ind w:left="1440" w:hanging="720"/>
          </w:pPr>
        </w:pPrChange>
      </w:pPr>
      <w:r w:rsidRPr="004A3E2C">
        <w:rPr>
          <w:lang w:val="en-GB"/>
        </w:rPr>
        <w:t>Issues that require the coordination of different sectors and actors e.g. marine knowledge.</w:t>
      </w:r>
    </w:p>
    <w:p w:rsidR="00110756" w:rsidRDefault="00110756">
      <w:pPr>
        <w:pStyle w:val="BodyText"/>
        <w:numPr>
          <w:ilvl w:val="1"/>
          <w:numId w:val="28"/>
          <w:numberingChange w:id="1165" w:author="Unknown" w:date="2016-04-21T16:04:00Z" w:original="o"/>
        </w:numPr>
        <w:rPr>
          <w:lang w:val="en-GB"/>
        </w:rPr>
        <w:pPrChange w:id="1166" w:author="Wim" w:date="2016-04-21T20:25:00Z">
          <w:pPr>
            <w:pStyle w:val="BodyText"/>
            <w:numPr>
              <w:ilvl w:val="1"/>
              <w:numId w:val="37"/>
            </w:numPr>
            <w:tabs>
              <w:tab w:val="num" w:pos="1440"/>
            </w:tabs>
            <w:ind w:left="1440" w:hanging="720"/>
          </w:pPr>
        </w:pPrChange>
      </w:pPr>
      <w:r w:rsidRPr="004A3E2C">
        <w:rPr>
          <w:lang w:val="en-GB"/>
        </w:rPr>
        <w:t>Specifically it covers these cross-cutting policies:</w:t>
      </w:r>
    </w:p>
    <w:p w:rsidR="00110756" w:rsidRDefault="00110756">
      <w:pPr>
        <w:pStyle w:val="BodyText"/>
        <w:numPr>
          <w:ilvl w:val="1"/>
          <w:numId w:val="28"/>
          <w:numberingChange w:id="1167" w:author="Unknown" w:date="2016-04-21T16:04:00Z" w:original="o"/>
        </w:numPr>
        <w:rPr>
          <w:lang w:val="en-GB"/>
        </w:rPr>
        <w:pPrChange w:id="1168"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169" w:author="ernst">
            <w:rPr>
              <w:color w:val="0000FF"/>
              <w:u w:val="single"/>
              <w:lang w:val="en-GB"/>
            </w:rPr>
          </w:rPrChange>
        </w:rPr>
        <w:instrText xml:space="preserve"> HYPERLINK "http://ec.europa.eu/maritimeaffairs/policy/blue_growth/index_en.htm" </w:instrText>
      </w:r>
      <w:r w:rsidRPr="00D423DD">
        <w:rPr>
          <w:lang w:val="en-GB"/>
        </w:rPr>
        <w:instrText>\</w:instrText>
      </w:r>
      <w:r w:rsidRPr="00110756">
        <w:rPr>
          <w:lang w:val="en-GB"/>
          <w:rPrChange w:id="1170" w:author="ernst">
            <w:rPr>
              <w:color w:val="0000FF"/>
              <w:u w:val="single"/>
              <w:lang w:val="en-GB"/>
            </w:rPr>
          </w:rPrChange>
        </w:rPr>
        <w:instrText xml:space="preserve">o "Blue growth" </w:instrText>
      </w:r>
      <w:r w:rsidRPr="009344A5">
        <w:rPr>
          <w:lang w:val="en-GB"/>
          <w:rPrChange w:id="1171" w:author="ernst">
            <w:rPr>
              <w:lang w:val="en-GB"/>
            </w:rPr>
          </w:rPrChange>
        </w:rPr>
        <w:fldChar w:fldCharType="separate"/>
      </w:r>
      <w:r w:rsidRPr="00110756">
        <w:rPr>
          <w:lang w:val="en-GB"/>
          <w:rPrChange w:id="1172" w:author="ernst">
            <w:rPr>
              <w:color w:val="0000FF"/>
              <w:u w:val="single"/>
              <w:lang w:val="en-GB"/>
            </w:rPr>
          </w:rPrChange>
        </w:rPr>
        <w:t>Blue growth</w:t>
      </w:r>
      <w:r w:rsidRPr="009344A5">
        <w:rPr>
          <w:lang w:val="en-GB"/>
        </w:rPr>
        <w:fldChar w:fldCharType="end"/>
      </w:r>
    </w:p>
    <w:p w:rsidR="00110756" w:rsidRDefault="00110756">
      <w:pPr>
        <w:pStyle w:val="BodyText"/>
        <w:numPr>
          <w:ilvl w:val="1"/>
          <w:numId w:val="28"/>
          <w:numberingChange w:id="1173" w:author="Unknown" w:date="2016-04-21T16:04:00Z" w:original="o"/>
        </w:numPr>
        <w:rPr>
          <w:lang w:val="en-GB"/>
        </w:rPr>
        <w:pPrChange w:id="1174"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175" w:author="ernst">
            <w:rPr>
              <w:color w:val="0000FF"/>
              <w:u w:val="single"/>
              <w:lang w:val="en-GB"/>
            </w:rPr>
          </w:rPrChange>
        </w:rPr>
        <w:instrText xml:space="preserve"> HYPERLINK "http://ec.europa.eu/maritimeaffairs/policy/marine_knowledge_2020/index_en.htm" </w:instrText>
      </w:r>
      <w:r w:rsidRPr="00D423DD">
        <w:rPr>
          <w:lang w:val="en-GB"/>
        </w:rPr>
        <w:instrText>\</w:instrText>
      </w:r>
      <w:r w:rsidRPr="00110756">
        <w:rPr>
          <w:lang w:val="en-GB"/>
          <w:rPrChange w:id="1176" w:author="ernst">
            <w:rPr>
              <w:color w:val="0000FF"/>
              <w:u w:val="single"/>
              <w:lang w:val="en-GB"/>
            </w:rPr>
          </w:rPrChange>
        </w:rPr>
        <w:instrText xml:space="preserve">o "Marine data and knowledge" </w:instrText>
      </w:r>
      <w:r w:rsidRPr="009344A5">
        <w:rPr>
          <w:lang w:val="en-GB"/>
          <w:rPrChange w:id="1177" w:author="ernst">
            <w:rPr>
              <w:lang w:val="en-GB"/>
            </w:rPr>
          </w:rPrChange>
        </w:rPr>
        <w:fldChar w:fldCharType="separate"/>
      </w:r>
      <w:r w:rsidRPr="00110756">
        <w:rPr>
          <w:lang w:val="en-GB"/>
          <w:rPrChange w:id="1178" w:author="ernst">
            <w:rPr>
              <w:color w:val="0000FF"/>
              <w:u w:val="single"/>
              <w:lang w:val="en-GB"/>
            </w:rPr>
          </w:rPrChange>
        </w:rPr>
        <w:t>Marine data and knowledge</w:t>
      </w:r>
      <w:r w:rsidRPr="009344A5">
        <w:rPr>
          <w:lang w:val="en-GB"/>
        </w:rPr>
        <w:fldChar w:fldCharType="end"/>
      </w:r>
    </w:p>
    <w:p w:rsidR="00110756" w:rsidRDefault="00110756">
      <w:pPr>
        <w:pStyle w:val="BodyText"/>
        <w:numPr>
          <w:ilvl w:val="1"/>
          <w:numId w:val="28"/>
          <w:numberingChange w:id="1179" w:author="Unknown" w:date="2016-04-21T16:04:00Z" w:original="o"/>
        </w:numPr>
        <w:rPr>
          <w:lang w:val="en-GB"/>
        </w:rPr>
        <w:pPrChange w:id="1180"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181" w:author="ernst">
            <w:rPr>
              <w:color w:val="0000FF"/>
              <w:u w:val="single"/>
              <w:lang w:val="en-GB"/>
            </w:rPr>
          </w:rPrChange>
        </w:rPr>
        <w:instrText xml:space="preserve"> HYPERLINK "http://ec.europa.eu/maritimeaffairs/policy/maritime_spatial_planning/index_en.htm" </w:instrText>
      </w:r>
      <w:r w:rsidRPr="00D423DD">
        <w:rPr>
          <w:lang w:val="en-GB"/>
        </w:rPr>
        <w:instrText>\</w:instrText>
      </w:r>
      <w:r w:rsidRPr="00110756">
        <w:rPr>
          <w:lang w:val="en-GB"/>
          <w:rPrChange w:id="1182" w:author="ernst">
            <w:rPr>
              <w:color w:val="0000FF"/>
              <w:u w:val="single"/>
              <w:lang w:val="en-GB"/>
            </w:rPr>
          </w:rPrChange>
        </w:rPr>
        <w:instrText xml:space="preserve">o "Maritime spatial planning" </w:instrText>
      </w:r>
      <w:r w:rsidRPr="009344A5">
        <w:rPr>
          <w:lang w:val="en-GB"/>
          <w:rPrChange w:id="1183" w:author="ernst">
            <w:rPr>
              <w:lang w:val="en-GB"/>
            </w:rPr>
          </w:rPrChange>
        </w:rPr>
        <w:fldChar w:fldCharType="separate"/>
      </w:r>
      <w:r w:rsidRPr="00110756">
        <w:rPr>
          <w:lang w:val="en-GB"/>
          <w:rPrChange w:id="1184" w:author="ernst">
            <w:rPr>
              <w:color w:val="0000FF"/>
              <w:u w:val="single"/>
              <w:lang w:val="en-GB"/>
            </w:rPr>
          </w:rPrChange>
        </w:rPr>
        <w:t>Maritime spatial planning</w:t>
      </w:r>
      <w:r w:rsidRPr="009344A5">
        <w:rPr>
          <w:lang w:val="en-GB"/>
        </w:rPr>
        <w:fldChar w:fldCharType="end"/>
      </w:r>
    </w:p>
    <w:p w:rsidR="00110756" w:rsidRDefault="00110756">
      <w:pPr>
        <w:pStyle w:val="BodyText"/>
        <w:numPr>
          <w:ilvl w:val="1"/>
          <w:numId w:val="28"/>
          <w:numberingChange w:id="1185" w:author="Unknown" w:date="2016-04-21T16:04:00Z" w:original="o"/>
        </w:numPr>
        <w:rPr>
          <w:lang w:val="en-GB"/>
        </w:rPr>
        <w:pPrChange w:id="1186"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187" w:author="ernst">
            <w:rPr>
              <w:color w:val="0000FF"/>
              <w:u w:val="single"/>
              <w:lang w:val="en-GB"/>
            </w:rPr>
          </w:rPrChange>
        </w:rPr>
        <w:instrText xml:space="preserve"> HYPERLINK "http://ec.europa.eu/maritimeaffairs/policy/integrated_maritime_surveillance/index_en.htm" </w:instrText>
      </w:r>
      <w:r w:rsidRPr="00D423DD">
        <w:rPr>
          <w:lang w:val="en-GB"/>
        </w:rPr>
        <w:instrText>\</w:instrText>
      </w:r>
      <w:r w:rsidRPr="00110756">
        <w:rPr>
          <w:lang w:val="en-GB"/>
          <w:rPrChange w:id="1188" w:author="ernst">
            <w:rPr>
              <w:color w:val="0000FF"/>
              <w:u w:val="single"/>
              <w:lang w:val="en-GB"/>
            </w:rPr>
          </w:rPrChange>
        </w:rPr>
        <w:instrText xml:space="preserve">o "Integrated maritime surveillance" </w:instrText>
      </w:r>
      <w:r w:rsidRPr="009344A5">
        <w:rPr>
          <w:lang w:val="en-GB"/>
          <w:rPrChange w:id="1189" w:author="ernst">
            <w:rPr>
              <w:lang w:val="en-GB"/>
            </w:rPr>
          </w:rPrChange>
        </w:rPr>
        <w:fldChar w:fldCharType="separate"/>
      </w:r>
      <w:r w:rsidRPr="00110756">
        <w:rPr>
          <w:lang w:val="en-GB"/>
          <w:rPrChange w:id="1190" w:author="ernst">
            <w:rPr>
              <w:color w:val="0000FF"/>
              <w:u w:val="single"/>
              <w:lang w:val="en-GB"/>
            </w:rPr>
          </w:rPrChange>
        </w:rPr>
        <w:t>Integrated maritime surveillance</w:t>
      </w:r>
      <w:r w:rsidRPr="009344A5">
        <w:rPr>
          <w:lang w:val="en-GB"/>
        </w:rPr>
        <w:fldChar w:fldCharType="end"/>
      </w:r>
    </w:p>
    <w:p w:rsidR="00110756" w:rsidRDefault="00110756">
      <w:pPr>
        <w:pStyle w:val="BodyText"/>
        <w:numPr>
          <w:ilvl w:val="1"/>
          <w:numId w:val="28"/>
          <w:numberingChange w:id="1191" w:author="Unknown" w:date="2016-04-21T16:04:00Z" w:original="o"/>
        </w:numPr>
        <w:rPr>
          <w:lang w:val="en-GB"/>
        </w:rPr>
        <w:pPrChange w:id="1192"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193" w:author="ernst">
            <w:rPr>
              <w:color w:val="0000FF"/>
              <w:u w:val="single"/>
              <w:lang w:val="en-GB"/>
            </w:rPr>
          </w:rPrChange>
        </w:rPr>
        <w:instrText xml:space="preserve"> HYPERLINK "http://ec.europa.eu/maritimeaffairs/policy/sea_basins/index_en.htm" </w:instrText>
      </w:r>
      <w:r w:rsidRPr="00D423DD">
        <w:rPr>
          <w:lang w:val="en-GB"/>
        </w:rPr>
        <w:instrText>\</w:instrText>
      </w:r>
      <w:r w:rsidRPr="00110756">
        <w:rPr>
          <w:lang w:val="en-GB"/>
          <w:rPrChange w:id="1194" w:author="ernst">
            <w:rPr>
              <w:color w:val="0000FF"/>
              <w:u w:val="single"/>
              <w:lang w:val="en-GB"/>
            </w:rPr>
          </w:rPrChange>
        </w:rPr>
        <w:instrText xml:space="preserve">o "Sea-basin strategies" </w:instrText>
      </w:r>
      <w:r w:rsidRPr="009344A5">
        <w:rPr>
          <w:lang w:val="en-GB"/>
          <w:rPrChange w:id="1195" w:author="ernst">
            <w:rPr>
              <w:lang w:val="en-GB"/>
            </w:rPr>
          </w:rPrChange>
        </w:rPr>
        <w:fldChar w:fldCharType="separate"/>
      </w:r>
      <w:r w:rsidRPr="00110756">
        <w:rPr>
          <w:lang w:val="en-GB"/>
          <w:rPrChange w:id="1196" w:author="ernst">
            <w:rPr>
              <w:color w:val="0000FF"/>
              <w:u w:val="single"/>
              <w:lang w:val="en-GB"/>
            </w:rPr>
          </w:rPrChange>
        </w:rPr>
        <w:t>Sea basin strategies</w:t>
      </w:r>
      <w:r w:rsidRPr="009344A5">
        <w:rPr>
          <w:lang w:val="en-GB"/>
        </w:rPr>
        <w:fldChar w:fldCharType="end"/>
      </w:r>
    </w:p>
    <w:p w:rsidR="00110756" w:rsidRDefault="00110756">
      <w:pPr>
        <w:pStyle w:val="BodyText"/>
        <w:numPr>
          <w:ilvl w:val="1"/>
          <w:numId w:val="28"/>
          <w:numberingChange w:id="1197" w:author="Unknown" w:date="2016-04-21T16:04:00Z" w:original="o"/>
        </w:numPr>
        <w:rPr>
          <w:lang w:val="en-GB"/>
        </w:rPr>
        <w:pPrChange w:id="1198"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199" w:author="ernst">
            <w:rPr>
              <w:color w:val="0000FF"/>
              <w:u w:val="single"/>
              <w:lang w:val="en-GB"/>
            </w:rPr>
          </w:rPrChange>
        </w:rPr>
        <w:instrText>HYPERLINK "http://ec.europa.eu/maritimeaffairs/policy/index_en.htm"</w:instrText>
      </w:r>
      <w:r w:rsidRPr="009344A5">
        <w:rPr>
          <w:lang w:val="en-GB"/>
          <w:rPrChange w:id="1200" w:author="ernst">
            <w:rPr>
              <w:lang w:val="en-GB"/>
            </w:rPr>
          </w:rPrChange>
        </w:rPr>
        <w:fldChar w:fldCharType="separate"/>
      </w:r>
      <w:r>
        <w:rPr>
          <w:rStyle w:val="Hyperlink"/>
          <w:rFonts w:cs="Arial"/>
          <w:sz w:val="20"/>
          <w:szCs w:val="20"/>
          <w:lang w:val="en-GB"/>
        </w:rPr>
        <w:t>http://ec.europa.eu/maritimeaffairs/policy/index_en.htm</w:t>
      </w:r>
      <w:r w:rsidRPr="009344A5">
        <w:rPr>
          <w:lang w:val="en-GB"/>
        </w:rPr>
        <w:fldChar w:fldCharType="end"/>
      </w:r>
    </w:p>
    <w:p w:rsidR="00110756" w:rsidRPr="004A3E2C" w:rsidRDefault="00110756" w:rsidP="00C33117">
      <w:pPr>
        <w:pStyle w:val="BodyText"/>
        <w:rPr>
          <w:lang w:val="en-GB"/>
        </w:rPr>
      </w:pPr>
    </w:p>
    <w:p w:rsidR="00110756" w:rsidRDefault="00110756">
      <w:pPr>
        <w:numPr>
          <w:ilvl w:val="0"/>
          <w:numId w:val="28"/>
          <w:numberingChange w:id="1201" w:author="Unknown" w:date="2016-04-21T16:04:00Z" w:original=""/>
        </w:numPr>
        <w:pPrChange w:id="1202" w:author="Wim" w:date="2016-04-21T20:25:00Z">
          <w:pPr>
            <w:numPr>
              <w:ilvl w:val="1"/>
              <w:numId w:val="37"/>
            </w:numPr>
            <w:tabs>
              <w:tab w:val="num" w:pos="1440"/>
            </w:tabs>
            <w:ind w:left="720" w:hanging="720"/>
          </w:pPr>
        </w:pPrChange>
      </w:pPr>
      <w:r w:rsidRPr="00110756">
        <w:rPr>
          <w:rPrChange w:id="1203" w:author="ernst">
            <w:rPr>
              <w:color w:val="0000FF"/>
              <w:u w:val="single"/>
            </w:rPr>
          </w:rPrChange>
        </w:rPr>
        <w:t>The EU MSP Directive 2014</w:t>
      </w:r>
    </w:p>
    <w:p w:rsidR="00110756" w:rsidRPr="004A3E2C" w:rsidRDefault="00110756" w:rsidP="001A6CD6">
      <w:pPr>
        <w:pStyle w:val="normalflat"/>
        <w:ind w:left="720"/>
      </w:pPr>
      <w:r w:rsidRPr="00110756">
        <w:rPr>
          <w:rPrChange w:id="1204" w:author="ernst">
            <w:rPr>
              <w:color w:val="0000FF"/>
              <w:u w:val="single"/>
            </w:rPr>
          </w:rPrChange>
        </w:rPr>
        <w:t xml:space="preserve">DIRECTIVE 2014/89/EU OF THE EUROPEAN PARLIAMENT AND OF THE COUNCIL </w:t>
      </w:r>
    </w:p>
    <w:p w:rsidR="00110756" w:rsidRPr="004A3E2C" w:rsidRDefault="00110756" w:rsidP="001A6CD6">
      <w:pPr>
        <w:pStyle w:val="normalflat"/>
        <w:ind w:left="720"/>
      </w:pPr>
      <w:proofErr w:type="gramStart"/>
      <w:r w:rsidRPr="00110756">
        <w:rPr>
          <w:rPrChange w:id="1205" w:author="ernst">
            <w:rPr>
              <w:color w:val="0000FF"/>
              <w:u w:val="single"/>
            </w:rPr>
          </w:rPrChange>
        </w:rPr>
        <w:t>of</w:t>
      </w:r>
      <w:proofErr w:type="gramEnd"/>
      <w:r w:rsidRPr="00110756">
        <w:rPr>
          <w:rPrChange w:id="1206" w:author="ernst">
            <w:rPr>
              <w:color w:val="0000FF"/>
              <w:u w:val="single"/>
            </w:rPr>
          </w:rPrChange>
        </w:rPr>
        <w:t xml:space="preserve"> 23 July 2014 - establishing a framework for maritime spatial planning</w:t>
      </w:r>
    </w:p>
    <w:p w:rsidR="00110756" w:rsidRPr="004A3E2C" w:rsidRDefault="00110756" w:rsidP="001A6CD6">
      <w:pPr>
        <w:pStyle w:val="BodyText"/>
        <w:ind w:left="720"/>
        <w:rPr>
          <w:lang w:val="en-GB"/>
        </w:rPr>
      </w:pPr>
      <w:r w:rsidRPr="009344A5">
        <w:rPr>
          <w:lang w:val="en-GB"/>
        </w:rPr>
        <w:fldChar w:fldCharType="begin"/>
      </w:r>
      <w:r w:rsidRPr="00110756">
        <w:rPr>
          <w:lang w:val="en-GB"/>
          <w:rPrChange w:id="1207" w:author="ernst">
            <w:rPr>
              <w:color w:val="0000FF"/>
              <w:sz w:val="22"/>
              <w:szCs w:val="22"/>
              <w:u w:val="single"/>
              <w:lang w:val="en-GB"/>
            </w:rPr>
          </w:rPrChange>
        </w:rPr>
        <w:instrText xml:space="preserve"> HYPERLINK "http://eur-lex.europa.eu/legal-content/EN/TXT/PDF/?uri=CELEX:32014L0089&amp;from=EN" </w:instrText>
      </w:r>
      <w:r w:rsidRPr="009344A5">
        <w:rPr>
          <w:lang w:val="en-GB"/>
          <w:rPrChange w:id="1208" w:author="ernst">
            <w:rPr>
              <w:lang w:val="en-GB"/>
            </w:rPr>
          </w:rPrChange>
        </w:rPr>
        <w:fldChar w:fldCharType="separate"/>
      </w:r>
      <w:r>
        <w:rPr>
          <w:rStyle w:val="Hyperlink"/>
          <w:rFonts w:cs="Arial"/>
          <w:sz w:val="20"/>
          <w:szCs w:val="20"/>
          <w:lang w:val="en-GB"/>
        </w:rPr>
        <w:t>http://eur-lex.europa.eu/legal-content/EN/TXT/PDF/?uri=CELEX:32014L0089&amp;from=EN</w:t>
      </w:r>
      <w:r w:rsidRPr="009344A5">
        <w:rPr>
          <w:lang w:val="en-GB"/>
        </w:rPr>
        <w:fldChar w:fldCharType="end"/>
      </w:r>
    </w:p>
    <w:p w:rsidR="00110756" w:rsidRPr="004A3E2C" w:rsidRDefault="00110756" w:rsidP="00C33117">
      <w:pPr>
        <w:rPr>
          <w:lang w:eastAsia="en-GB"/>
        </w:rPr>
      </w:pPr>
    </w:p>
    <w:p w:rsidR="00110756" w:rsidRPr="004A3E2C" w:rsidRDefault="00110756" w:rsidP="00C33117">
      <w:pPr>
        <w:pStyle w:val="AnnexHeading3"/>
      </w:pPr>
      <w:r w:rsidRPr="00110756">
        <w:rPr>
          <w:rPrChange w:id="1209" w:author="ernst">
            <w:rPr>
              <w:color w:val="0000FF"/>
              <w:u w:val="single"/>
              <w:lang w:eastAsia="en-US"/>
            </w:rPr>
          </w:rPrChange>
        </w:rPr>
        <w:t>Projects</w:t>
      </w:r>
    </w:p>
    <w:p w:rsidR="00110756" w:rsidRDefault="00110756">
      <w:pPr>
        <w:numPr>
          <w:ilvl w:val="0"/>
          <w:numId w:val="28"/>
          <w:numberingChange w:id="1210" w:author="Unknown" w:date="2016-04-21T16:04:00Z" w:original=""/>
        </w:numPr>
        <w:pPrChange w:id="1211" w:author="Wim" w:date="2016-04-21T20:25:00Z">
          <w:pPr>
            <w:numPr>
              <w:ilvl w:val="1"/>
              <w:numId w:val="37"/>
            </w:numPr>
            <w:tabs>
              <w:tab w:val="num" w:pos="1440"/>
            </w:tabs>
            <w:ind w:left="720" w:hanging="720"/>
          </w:pPr>
        </w:pPrChange>
      </w:pPr>
      <w:r w:rsidRPr="00110756">
        <w:rPr>
          <w:rPrChange w:id="1212" w:author="ernst">
            <w:rPr>
              <w:color w:val="0000FF"/>
              <w:u w:val="single"/>
            </w:rPr>
          </w:rPrChange>
        </w:rPr>
        <w:t>SEANERGY 2020</w:t>
      </w:r>
    </w:p>
    <w:p w:rsidR="00110756" w:rsidRPr="004A3E2C" w:rsidRDefault="00110756" w:rsidP="001A6CD6">
      <w:pPr>
        <w:pStyle w:val="BodyText"/>
        <w:ind w:left="720"/>
        <w:rPr>
          <w:lang w:val="en-GB"/>
        </w:rPr>
      </w:pPr>
      <w:r w:rsidRPr="00110756">
        <w:rPr>
          <w:lang w:val="en-GB"/>
          <w:rPrChange w:id="1213" w:author="ernst">
            <w:rPr>
              <w:color w:val="0000FF"/>
              <w:sz w:val="22"/>
              <w:szCs w:val="22"/>
              <w:u w:val="single"/>
              <w:lang w:val="en-GB"/>
            </w:rPr>
          </w:rPrChange>
        </w:rPr>
        <w:t xml:space="preserve">A comprehensive overview of the laws, conventions and agreements that influence MSP in Europe is given by the EU project </w:t>
      </w:r>
      <w:proofErr w:type="spellStart"/>
      <w:r w:rsidRPr="00110756">
        <w:rPr>
          <w:i/>
          <w:iCs/>
          <w:lang w:val="en-GB"/>
          <w:rPrChange w:id="1214" w:author="ernst">
            <w:rPr>
              <w:i/>
              <w:iCs/>
              <w:color w:val="0000FF"/>
              <w:sz w:val="22"/>
              <w:szCs w:val="22"/>
              <w:u w:val="single"/>
              <w:lang w:val="en-GB"/>
            </w:rPr>
          </w:rPrChange>
        </w:rPr>
        <w:t>Seanergy</w:t>
      </w:r>
      <w:proofErr w:type="spellEnd"/>
      <w:r w:rsidRPr="00110756">
        <w:rPr>
          <w:i/>
          <w:iCs/>
          <w:lang w:val="en-GB"/>
          <w:rPrChange w:id="1215" w:author="ernst">
            <w:rPr>
              <w:i/>
              <w:iCs/>
              <w:color w:val="0000FF"/>
              <w:sz w:val="22"/>
              <w:szCs w:val="22"/>
              <w:u w:val="single"/>
              <w:lang w:val="en-GB"/>
            </w:rPr>
          </w:rPrChange>
        </w:rPr>
        <w:t xml:space="preserve"> 2020</w:t>
      </w:r>
      <w:r w:rsidRPr="00110756">
        <w:rPr>
          <w:lang w:val="en-GB"/>
          <w:rPrChange w:id="1216" w:author="ernst">
            <w:rPr>
              <w:color w:val="0000FF"/>
              <w:sz w:val="22"/>
              <w:szCs w:val="22"/>
              <w:u w:val="single"/>
              <w:lang w:val="en-GB"/>
            </w:rPr>
          </w:rPrChange>
        </w:rPr>
        <w:t xml:space="preserve">. This was an EU funded project </w:t>
      </w:r>
      <w:r w:rsidRPr="005E0000">
        <w:rPr>
          <w:lang w:val="en-GB"/>
        </w:rPr>
        <w:t>–</w:t>
      </w:r>
      <w:r w:rsidRPr="00110756">
        <w:rPr>
          <w:lang w:val="en-GB"/>
          <w:rPrChange w:id="1217" w:author="ernst">
            <w:rPr>
              <w:color w:val="0000FF"/>
              <w:sz w:val="22"/>
              <w:szCs w:val="22"/>
              <w:u w:val="single"/>
              <w:lang w:val="en-GB"/>
            </w:rPr>
          </w:rPrChange>
        </w:rPr>
        <w:t xml:space="preserve"> Intelligent Energy Europe programme </w:t>
      </w:r>
      <w:r w:rsidRPr="005E0000">
        <w:rPr>
          <w:lang w:val="en-GB"/>
        </w:rPr>
        <w:t>–</w:t>
      </w:r>
      <w:r w:rsidRPr="00110756">
        <w:rPr>
          <w:lang w:val="en-GB"/>
          <w:rPrChange w:id="1218" w:author="ernst">
            <w:rPr>
              <w:color w:val="0000FF"/>
              <w:sz w:val="22"/>
              <w:szCs w:val="22"/>
              <w:u w:val="single"/>
              <w:lang w:val="en-GB"/>
            </w:rPr>
          </w:rPrChange>
        </w:rPr>
        <w:t xml:space="preserve"> and ran from May 2010 to April 2012. It was coordinated by the European Wind Energy Association.</w:t>
      </w:r>
    </w:p>
    <w:p w:rsidR="00110756" w:rsidRPr="004A3E2C" w:rsidRDefault="00110756" w:rsidP="001A6CD6">
      <w:pPr>
        <w:pStyle w:val="BodyText"/>
        <w:ind w:left="720"/>
        <w:rPr>
          <w:lang w:val="en-GB"/>
        </w:rPr>
      </w:pPr>
      <w:r w:rsidRPr="00110756">
        <w:rPr>
          <w:lang w:val="en-GB"/>
          <w:rPrChange w:id="1219" w:author="ernst">
            <w:rPr>
              <w:color w:val="0000FF"/>
              <w:sz w:val="22"/>
              <w:szCs w:val="22"/>
              <w:u w:val="single"/>
              <w:lang w:val="en-GB"/>
            </w:rPr>
          </w:rPrChange>
        </w:rPr>
        <w:t>The project provided an in-depth analysis of the national and international Maritime Spatial Planning (MSP) practices, policy recommendations for developing existing and potentially new MSP for the development of offshore renewable power generation, and promoted acceptance of the results. The international instruments are distinguished from EU and regional instruments in the report. The perspective of the report is that of an OREI developer.</w:t>
      </w:r>
    </w:p>
    <w:p w:rsidR="00110756" w:rsidRPr="004A3E2C" w:rsidRDefault="00110756" w:rsidP="00C33117">
      <w:pPr>
        <w:pStyle w:val="BodyText"/>
        <w:rPr>
          <w:lang w:val="en-GB"/>
        </w:rPr>
      </w:pPr>
      <w:r w:rsidRPr="009344A5">
        <w:rPr>
          <w:lang w:val="en-GB"/>
        </w:rPr>
        <w:fldChar w:fldCharType="begin"/>
      </w:r>
      <w:r w:rsidRPr="00110756">
        <w:rPr>
          <w:lang w:val="en-GB"/>
          <w:rPrChange w:id="1220" w:author="ernst">
            <w:rPr>
              <w:color w:val="0000FF"/>
              <w:sz w:val="22"/>
              <w:szCs w:val="22"/>
              <w:u w:val="single"/>
              <w:lang w:val="en-GB"/>
            </w:rPr>
          </w:rPrChange>
        </w:rPr>
        <w:instrText xml:space="preserve"> HYPERLINK "http://www.seanergy2020.eu/publications-and-results/national-maritime-spatial-planning-regimes-wp2/" </w:instrText>
      </w:r>
      <w:r w:rsidRPr="009344A5">
        <w:rPr>
          <w:lang w:val="en-GB"/>
          <w:rPrChange w:id="1221" w:author="ernst">
            <w:rPr>
              <w:lang w:val="en-GB"/>
            </w:rPr>
          </w:rPrChange>
        </w:rPr>
        <w:fldChar w:fldCharType="separate"/>
      </w:r>
      <w:r>
        <w:rPr>
          <w:rStyle w:val="Hyperlink"/>
          <w:rFonts w:cs="Arial"/>
          <w:sz w:val="20"/>
          <w:szCs w:val="20"/>
          <w:lang w:val="en-GB"/>
        </w:rPr>
        <w:t>http://www.seanergy2020.eu/publications-and-results/national-maritime-spatial-planning-regimes-wp2/</w:t>
      </w:r>
      <w:r w:rsidRPr="009344A5">
        <w:rPr>
          <w:lang w:val="en-GB"/>
        </w:rPr>
        <w:fldChar w:fldCharType="end"/>
      </w:r>
    </w:p>
    <w:p w:rsidR="00110756" w:rsidRDefault="00110756">
      <w:pPr>
        <w:numPr>
          <w:ilvl w:val="0"/>
          <w:numId w:val="28"/>
          <w:numberingChange w:id="1222" w:author="Unknown" w:date="2016-04-21T16:04:00Z" w:original=""/>
        </w:numPr>
        <w:pPrChange w:id="1223" w:author="Wim" w:date="2016-04-21T20:25:00Z">
          <w:pPr>
            <w:numPr>
              <w:ilvl w:val="1"/>
              <w:numId w:val="37"/>
            </w:numPr>
            <w:tabs>
              <w:tab w:val="num" w:pos="1440"/>
            </w:tabs>
            <w:ind w:left="720" w:hanging="720"/>
          </w:pPr>
        </w:pPrChange>
      </w:pPr>
      <w:r w:rsidRPr="00110756">
        <w:rPr>
          <w:rPrChange w:id="1224" w:author="ernst">
            <w:rPr>
              <w:color w:val="0000FF"/>
              <w:u w:val="single"/>
            </w:rPr>
          </w:rPrChange>
        </w:rPr>
        <w:t xml:space="preserve">Transboundary Planning in the European Atlantic (TPEA) </w:t>
      </w:r>
    </w:p>
    <w:p w:rsidR="00110756" w:rsidRPr="004A3E2C" w:rsidRDefault="00110756" w:rsidP="001A6CD6">
      <w:pPr>
        <w:pStyle w:val="BodyText"/>
        <w:ind w:left="720"/>
        <w:rPr>
          <w:lang w:val="en-GB" w:eastAsia="de-DE"/>
        </w:rPr>
      </w:pPr>
      <w:proofErr w:type="gramStart"/>
      <w:r w:rsidRPr="00110756">
        <w:rPr>
          <w:lang w:val="en-GB"/>
          <w:rPrChange w:id="1225" w:author="ernst">
            <w:rPr>
              <w:color w:val="0000FF"/>
              <w:sz w:val="22"/>
              <w:szCs w:val="22"/>
              <w:u w:val="single"/>
              <w:lang w:val="en-GB"/>
            </w:rPr>
          </w:rPrChange>
        </w:rPr>
        <w:lastRenderedPageBreak/>
        <w:t>TPEA Good Practice Guide.</w:t>
      </w:r>
      <w:proofErr w:type="gramEnd"/>
      <w:r w:rsidRPr="00110756">
        <w:rPr>
          <w:lang w:val="en-GB"/>
          <w:rPrChange w:id="1226" w:author="ernst">
            <w:rPr>
              <w:color w:val="0000FF"/>
              <w:sz w:val="22"/>
              <w:szCs w:val="22"/>
              <w:u w:val="single"/>
              <w:lang w:val="en-GB"/>
            </w:rPr>
          </w:rPrChange>
        </w:rPr>
        <w:t xml:space="preserve"> </w:t>
      </w:r>
      <w:r w:rsidRPr="00110756">
        <w:rPr>
          <w:lang w:val="en-GB" w:eastAsia="de-DE"/>
          <w:rPrChange w:id="1227" w:author="ernst">
            <w:rPr>
              <w:color w:val="0000FF"/>
              <w:sz w:val="22"/>
              <w:szCs w:val="22"/>
              <w:u w:val="single"/>
              <w:lang w:val="en-GB" w:eastAsia="de-DE"/>
            </w:rPr>
          </w:rPrChange>
        </w:rPr>
        <w:t xml:space="preserve">Liverpool: University of Liverpool </w:t>
      </w:r>
      <w:proofErr w:type="spellStart"/>
      <w:r w:rsidRPr="00110756">
        <w:rPr>
          <w:lang w:val="en-GB" w:eastAsia="de-DE"/>
          <w:rPrChange w:id="1228" w:author="ernst">
            <w:rPr>
              <w:color w:val="0000FF"/>
              <w:sz w:val="22"/>
              <w:szCs w:val="22"/>
              <w:u w:val="single"/>
              <w:lang w:val="en-GB" w:eastAsia="de-DE"/>
            </w:rPr>
          </w:rPrChange>
        </w:rPr>
        <w:t>Almodovar</w:t>
      </w:r>
      <w:proofErr w:type="spellEnd"/>
      <w:r w:rsidRPr="00110756">
        <w:rPr>
          <w:lang w:val="en-GB" w:eastAsia="de-DE"/>
          <w:rPrChange w:id="1229" w:author="ernst">
            <w:rPr>
              <w:color w:val="0000FF"/>
              <w:sz w:val="22"/>
              <w:szCs w:val="22"/>
              <w:u w:val="single"/>
              <w:lang w:val="en-GB" w:eastAsia="de-DE"/>
            </w:rPr>
          </w:rPrChange>
        </w:rPr>
        <w:t xml:space="preserve">, M. et al., 2014.  </w:t>
      </w:r>
    </w:p>
    <w:p w:rsidR="00110756" w:rsidRPr="004A3E2C" w:rsidRDefault="00110756" w:rsidP="001A6CD6">
      <w:pPr>
        <w:pStyle w:val="BodyText"/>
        <w:ind w:left="720"/>
        <w:rPr>
          <w:lang w:val="en-GB"/>
        </w:rPr>
      </w:pPr>
      <w:proofErr w:type="gramStart"/>
      <w:r w:rsidRPr="00110756">
        <w:rPr>
          <w:lang w:val="en-GB"/>
          <w:rPrChange w:id="1230" w:author="ernst">
            <w:rPr>
              <w:color w:val="0000FF"/>
              <w:sz w:val="22"/>
              <w:szCs w:val="22"/>
              <w:u w:val="single"/>
              <w:lang w:val="en-GB"/>
            </w:rPr>
          </w:rPrChange>
        </w:rPr>
        <w:t>Lessons for Cross- Border MSP.</w:t>
      </w:r>
      <w:proofErr w:type="gramEnd"/>
      <w:r w:rsidRPr="00110756">
        <w:rPr>
          <w:lang w:val="en-GB"/>
          <w:rPrChange w:id="1231" w:author="ernst">
            <w:rPr>
              <w:color w:val="0000FF"/>
              <w:sz w:val="22"/>
              <w:szCs w:val="22"/>
              <w:u w:val="single"/>
              <w:lang w:val="en-GB"/>
            </w:rPr>
          </w:rPrChange>
        </w:rPr>
        <w:t xml:space="preserve"> This good practice guide is the outcome of a project co-funded by the European Commission (DG Mare), TPEA, which ran from December 2012 to May 2014.  The aim of the project was to demonstrate approaches to transboundary maritime spatial planning in the European Atlantic region.</w:t>
      </w:r>
    </w:p>
    <w:p w:rsidR="00110756" w:rsidRPr="004A3E2C" w:rsidRDefault="00110756" w:rsidP="001A6CD6">
      <w:pPr>
        <w:pStyle w:val="BodyText"/>
        <w:ind w:left="720"/>
        <w:rPr>
          <w:lang w:val="en-GB" w:eastAsia="de-DE"/>
        </w:rPr>
      </w:pPr>
      <w:r w:rsidRPr="009344A5">
        <w:rPr>
          <w:lang w:val="en-GB"/>
        </w:rPr>
        <w:fldChar w:fldCharType="begin"/>
      </w:r>
      <w:r w:rsidRPr="00110756">
        <w:rPr>
          <w:lang w:val="en-GB"/>
          <w:rPrChange w:id="1232" w:author="ernst">
            <w:rPr>
              <w:color w:val="0000FF"/>
              <w:sz w:val="22"/>
              <w:szCs w:val="22"/>
              <w:u w:val="single"/>
              <w:lang w:val="en-GB"/>
            </w:rPr>
          </w:rPrChange>
        </w:rPr>
        <w:instrText xml:space="preserve"> HYPERLINK "http://www.tpeamaritime.eu/wp/wp-content/uploads/2014/11/TPEA_bestpract_34_download.pdf" </w:instrText>
      </w:r>
      <w:r w:rsidRPr="009344A5">
        <w:rPr>
          <w:lang w:val="en-GB"/>
          <w:rPrChange w:id="1233" w:author="ernst">
            <w:rPr>
              <w:lang w:val="en-GB"/>
            </w:rPr>
          </w:rPrChange>
        </w:rPr>
        <w:fldChar w:fldCharType="separate"/>
      </w:r>
      <w:r>
        <w:rPr>
          <w:rStyle w:val="Hyperlink"/>
          <w:rFonts w:cs="Arial"/>
          <w:sz w:val="20"/>
          <w:szCs w:val="20"/>
          <w:lang w:val="en-GB"/>
        </w:rPr>
        <w:t>http://www.tpeamaritime.eu/wp/wp-content/uploads/2014/11/TPEA_bestpract_34_download.pdf</w:t>
      </w:r>
      <w:r w:rsidRPr="009344A5">
        <w:rPr>
          <w:lang w:val="en-GB"/>
        </w:rPr>
        <w:fldChar w:fldCharType="end"/>
      </w:r>
      <w:r w:rsidRPr="00110756">
        <w:rPr>
          <w:lang w:val="en-GB" w:eastAsia="de-DE"/>
          <w:rPrChange w:id="1234" w:author="ernst">
            <w:rPr>
              <w:color w:val="0000FF"/>
              <w:sz w:val="22"/>
              <w:szCs w:val="22"/>
              <w:u w:val="single"/>
              <w:lang w:val="en-GB" w:eastAsia="de-DE"/>
            </w:rPr>
          </w:rPrChange>
        </w:rPr>
        <w:t xml:space="preserve"> </w:t>
      </w:r>
    </w:p>
    <w:p w:rsidR="00110756" w:rsidRPr="004A3E2C" w:rsidRDefault="00110756" w:rsidP="00C33117">
      <w:pPr>
        <w:rPr>
          <w:lang w:eastAsia="en-GB"/>
        </w:rPr>
      </w:pPr>
    </w:p>
    <w:p w:rsidR="00110756" w:rsidRPr="004A3E2C" w:rsidRDefault="00110756" w:rsidP="00C33117">
      <w:pPr>
        <w:pStyle w:val="AnnexHeading2"/>
      </w:pPr>
      <w:r w:rsidRPr="004A3E2C">
        <w:t>National sources</w:t>
      </w:r>
    </w:p>
    <w:p w:rsidR="00110756" w:rsidRDefault="00110756">
      <w:pPr>
        <w:numPr>
          <w:ilvl w:val="0"/>
          <w:numId w:val="28"/>
          <w:numberingChange w:id="1235" w:author="Unknown" w:date="2016-04-21T16:04:00Z" w:original=""/>
        </w:numPr>
        <w:pPrChange w:id="1236" w:author="Wim" w:date="2016-04-21T20:25:00Z">
          <w:pPr>
            <w:numPr>
              <w:ilvl w:val="1"/>
              <w:numId w:val="37"/>
            </w:numPr>
            <w:tabs>
              <w:tab w:val="num" w:pos="1440"/>
            </w:tabs>
            <w:ind w:left="720" w:hanging="720"/>
          </w:pPr>
        </w:pPrChange>
      </w:pPr>
      <w:r w:rsidRPr="004A3E2C">
        <w:t>marine planning portal,</w:t>
      </w:r>
    </w:p>
    <w:p w:rsidR="00110756" w:rsidRPr="004A3E2C" w:rsidRDefault="00110756" w:rsidP="001A6CD6">
      <w:pPr>
        <w:pStyle w:val="BodyText"/>
        <w:ind w:left="720"/>
        <w:rPr>
          <w:snapToGrid w:val="0"/>
          <w:lang w:val="en-GB"/>
        </w:rPr>
      </w:pPr>
      <w:r w:rsidRPr="004A3E2C">
        <w:rPr>
          <w:snapToGrid w:val="0"/>
          <w:lang w:val="en-GB"/>
        </w:rPr>
        <w:t>(UK) A consultative tool for viewing and commenting upon information for MSP</w:t>
      </w:r>
    </w:p>
    <w:p w:rsidR="00110756" w:rsidRPr="004A3E2C" w:rsidRDefault="00110756" w:rsidP="00C33117">
      <w:pPr>
        <w:rPr>
          <w:snapToGrid w:val="0"/>
        </w:rPr>
      </w:pPr>
      <w:r w:rsidRPr="004A3E2C">
        <w:rPr>
          <w:snapToGrid w:val="0"/>
        </w:rPr>
        <w:t xml:space="preserve"> </w:t>
      </w:r>
      <w:r w:rsidRPr="004A3E2C">
        <w:rPr>
          <w:snapToGrid w:val="0"/>
        </w:rPr>
        <w:tab/>
      </w:r>
      <w:r w:rsidRPr="009344A5">
        <w:fldChar w:fldCharType="begin"/>
      </w:r>
      <w:r w:rsidRPr="00110756">
        <w:rPr>
          <w:rPrChange w:id="1237" w:author="ernst">
            <w:rPr>
              <w:color w:val="0000FF"/>
              <w:u w:val="single"/>
            </w:rPr>
          </w:rPrChange>
        </w:rPr>
        <w:instrText>HYPERLINK "http://www.4coffshore.com/offshorewind/"</w:instrText>
      </w:r>
      <w:r w:rsidRPr="009344A5">
        <w:rPr>
          <w:rPrChange w:id="1238" w:author="ernst">
            <w:rPr/>
          </w:rPrChange>
        </w:rPr>
        <w:fldChar w:fldCharType="separate"/>
      </w:r>
      <w:r>
        <w:rPr>
          <w:rStyle w:val="Hyperlink"/>
          <w:rFonts w:cs="Arial"/>
          <w:sz w:val="20"/>
          <w:szCs w:val="20"/>
        </w:rPr>
        <w:t>http://www.4coffshore.com/offshorewind/</w:t>
      </w:r>
      <w:r w:rsidRPr="009344A5">
        <w:fldChar w:fldCharType="end"/>
      </w:r>
      <w:r>
        <w:rPr>
          <w:rStyle w:val="Hyperlink"/>
          <w:rFonts w:cs="Arial"/>
          <w:sz w:val="20"/>
          <w:szCs w:val="20"/>
        </w:rPr>
        <w:t xml:space="preserve"> </w:t>
      </w:r>
    </w:p>
    <w:p w:rsidR="00110756" w:rsidRDefault="00110756">
      <w:pPr>
        <w:numPr>
          <w:ilvl w:val="0"/>
          <w:numId w:val="28"/>
          <w:numberingChange w:id="1239" w:author="Unknown" w:date="2016-04-21T16:04:00Z" w:original=""/>
        </w:numPr>
        <w:pPrChange w:id="1240" w:author="Wim" w:date="2016-04-21T20:25:00Z">
          <w:pPr>
            <w:numPr>
              <w:ilvl w:val="1"/>
              <w:numId w:val="37"/>
            </w:numPr>
            <w:tabs>
              <w:tab w:val="num" w:pos="1440"/>
            </w:tabs>
            <w:ind w:left="720" w:hanging="720"/>
          </w:pPr>
        </w:pPrChange>
      </w:pPr>
      <w:r w:rsidRPr="00110756">
        <w:rPr>
          <w:rPrChange w:id="1241" w:author="ernst">
            <w:rPr>
              <w:color w:val="0000FF"/>
              <w:u w:val="single"/>
            </w:rPr>
          </w:rPrChange>
        </w:rPr>
        <w:t xml:space="preserve">Australian Maritime Spatial Information System </w:t>
      </w:r>
      <w:r w:rsidRPr="005E0000">
        <w:t>–</w:t>
      </w:r>
      <w:r w:rsidRPr="00110756">
        <w:rPr>
          <w:rPrChange w:id="1242" w:author="ernst">
            <w:rPr>
              <w:color w:val="0000FF"/>
              <w:u w:val="single"/>
            </w:rPr>
          </w:rPrChange>
        </w:rPr>
        <w:t xml:space="preserve"> AMSIS </w:t>
      </w:r>
    </w:p>
    <w:p w:rsidR="00110756" w:rsidRPr="004A3E2C" w:rsidRDefault="00110756" w:rsidP="001A6CD6">
      <w:pPr>
        <w:ind w:left="720"/>
      </w:pPr>
      <w:r w:rsidRPr="009344A5">
        <w:fldChar w:fldCharType="begin"/>
      </w:r>
      <w:r w:rsidRPr="00110756">
        <w:rPr>
          <w:rPrChange w:id="1243" w:author="ernst">
            <w:rPr>
              <w:color w:val="0000FF"/>
              <w:u w:val="single"/>
            </w:rPr>
          </w:rPrChange>
        </w:rPr>
        <w:instrText>HYPERLINK "http://www.ga.gov.au/marine/jurisdiction/amsis.html"</w:instrText>
      </w:r>
      <w:r w:rsidRPr="009344A5">
        <w:rPr>
          <w:rPrChange w:id="1244" w:author="ernst">
            <w:rPr/>
          </w:rPrChange>
        </w:rPr>
        <w:fldChar w:fldCharType="separate"/>
      </w:r>
      <w:r>
        <w:rPr>
          <w:rStyle w:val="Hyperlink"/>
          <w:rFonts w:cs="Arial"/>
          <w:sz w:val="20"/>
          <w:szCs w:val="20"/>
        </w:rPr>
        <w:t>http://www.ga.gov.au/marine/jurisdiction/amsis.html</w:t>
      </w:r>
      <w:r w:rsidRPr="009344A5">
        <w:fldChar w:fldCharType="end"/>
      </w:r>
    </w:p>
    <w:p w:rsidR="00110756" w:rsidRDefault="00110756">
      <w:pPr>
        <w:numPr>
          <w:ilvl w:val="0"/>
          <w:numId w:val="28"/>
          <w:numberingChange w:id="1245" w:author="Unknown" w:date="2016-04-21T16:04:00Z" w:original=""/>
        </w:numPr>
        <w:pPrChange w:id="1246" w:author="Wim" w:date="2016-04-21T20:25:00Z">
          <w:pPr>
            <w:numPr>
              <w:ilvl w:val="1"/>
              <w:numId w:val="37"/>
            </w:numPr>
            <w:tabs>
              <w:tab w:val="num" w:pos="1440"/>
            </w:tabs>
            <w:ind w:left="720" w:hanging="720"/>
          </w:pPr>
        </w:pPrChange>
      </w:pPr>
      <w:r w:rsidRPr="00110756">
        <w:rPr>
          <w:rPrChange w:id="1247" w:author="ernst">
            <w:rPr>
              <w:color w:val="0000FF"/>
              <w:u w:val="single"/>
            </w:rPr>
          </w:rPrChange>
        </w:rPr>
        <w:t>UK Maritime and Coastal Agency (MCA)</w:t>
      </w:r>
    </w:p>
    <w:p w:rsidR="00110756" w:rsidRDefault="00110756">
      <w:pPr>
        <w:pStyle w:val="BodyText"/>
        <w:numPr>
          <w:ilvl w:val="1"/>
          <w:numId w:val="28"/>
          <w:numberingChange w:id="1248" w:author="Unknown" w:date="2016-04-21T16:04:00Z" w:original="o"/>
        </w:numPr>
        <w:rPr>
          <w:lang w:val="en-GB" w:eastAsia="nl-NL"/>
        </w:rPr>
        <w:pPrChange w:id="1249" w:author="Wim" w:date="2016-04-21T20:25:00Z">
          <w:pPr>
            <w:pStyle w:val="BodyText"/>
            <w:numPr>
              <w:ilvl w:val="1"/>
              <w:numId w:val="37"/>
            </w:numPr>
            <w:tabs>
              <w:tab w:val="num" w:pos="1440"/>
            </w:tabs>
            <w:ind w:left="1440" w:hanging="720"/>
          </w:pPr>
        </w:pPrChange>
      </w:pPr>
      <w:r w:rsidRPr="00110756">
        <w:rPr>
          <w:lang w:val="en-GB" w:eastAsia="nl-NL"/>
          <w:rPrChange w:id="1250" w:author="ernst">
            <w:rPr>
              <w:color w:val="0000FF"/>
              <w:u w:val="single"/>
              <w:lang w:val="en-GB" w:eastAsia="nl-NL"/>
            </w:rPr>
          </w:rPrChange>
        </w:rPr>
        <w:t xml:space="preserve">The Shipping </w:t>
      </w:r>
      <w:r w:rsidRPr="00110756">
        <w:rPr>
          <w:lang w:val="en-GB"/>
          <w:rPrChange w:id="1251" w:author="ernst" w:date="2016-10-24T17:08:00Z">
            <w:rPr>
              <w:color w:val="0000FF"/>
              <w:u w:val="single"/>
            </w:rPr>
          </w:rPrChange>
        </w:rPr>
        <w:t>Template</w:t>
      </w:r>
    </w:p>
    <w:p w:rsidR="00110756" w:rsidRPr="004A3E2C" w:rsidRDefault="00110756" w:rsidP="008442A4">
      <w:pPr>
        <w:pStyle w:val="BodyText"/>
        <w:ind w:left="720" w:firstLine="720"/>
        <w:rPr>
          <w:lang w:val="en-GB" w:eastAsia="nl-NL"/>
        </w:rPr>
      </w:pPr>
      <w:r w:rsidRPr="004A3E2C">
        <w:rPr>
          <w:lang w:val="en-GB" w:eastAsia="nl-NL"/>
        </w:rPr>
        <w:t>See MGN 371 Offshore renewable energy installations</w:t>
      </w:r>
    </w:p>
    <w:p w:rsidR="00110756" w:rsidRPr="004A3E2C" w:rsidRDefault="00110756" w:rsidP="008442A4">
      <w:pPr>
        <w:ind w:left="720"/>
        <w:rPr>
          <w:lang w:eastAsia="nl-NL"/>
        </w:rPr>
      </w:pPr>
      <w:r w:rsidRPr="00110756">
        <w:fldChar w:fldCharType="begin"/>
      </w:r>
      <w:r w:rsidRPr="00110756">
        <w:rPr>
          <w:rPrChange w:id="1252" w:author="ernst">
            <w:rPr>
              <w:color w:val="0000FF"/>
              <w:sz w:val="24"/>
              <w:szCs w:val="24"/>
              <w:u w:val="single"/>
              <w:lang w:val="en-US"/>
            </w:rPr>
          </w:rPrChange>
        </w:rPr>
        <w:instrText>HYPERLINK "http://webarchive.nationalarchives.gov.uk/20140609050314/https://www.gov.uk/government/publications/mgn-371-offshore-renewable-energy-installations-oreis"</w:instrText>
      </w:r>
      <w:r w:rsidRPr="00110756">
        <w:rPr>
          <w:rPrChange w:id="1253" w:author="ernst">
            <w:rPr/>
          </w:rPrChange>
        </w:rPr>
        <w:fldChar w:fldCharType="separate"/>
      </w:r>
      <w:r w:rsidRPr="00110756">
        <w:rPr>
          <w:rStyle w:val="Hyperlink"/>
          <w:rFonts w:cs="Arial"/>
          <w:sz w:val="20"/>
          <w:szCs w:val="20"/>
          <w:lang w:eastAsia="nl-NL"/>
          <w:rPrChange w:id="1254" w:author="ernst">
            <w:rPr>
              <w:rStyle w:val="Hyperlink"/>
              <w:rFonts w:cs="Arial"/>
              <w:sz w:val="20"/>
              <w:szCs w:val="20"/>
              <w:lang w:val="en-US" w:eastAsia="nl-NL"/>
            </w:rPr>
          </w:rPrChange>
        </w:rPr>
        <w:t>http://webarchive.nationalarchives.gov.uk/20140609050314/https://www.gov.uk/government/publications/mgn-371-offshore-renewable-energy-installations-oreis</w:t>
      </w:r>
      <w:r w:rsidRPr="00392869">
        <w:fldChar w:fldCharType="end"/>
      </w:r>
    </w:p>
    <w:p w:rsidR="00110756" w:rsidRDefault="00110756">
      <w:pPr>
        <w:pStyle w:val="BodyText"/>
        <w:numPr>
          <w:ilvl w:val="1"/>
          <w:numId w:val="28"/>
          <w:numberingChange w:id="1255" w:author="Unknown" w:date="2016-04-21T16:04:00Z" w:original="o"/>
        </w:numPr>
        <w:rPr>
          <w:lang w:val="en-GB" w:eastAsia="nl-NL"/>
        </w:rPr>
        <w:pPrChange w:id="1256" w:author="Wim" w:date="2016-04-21T20:25:00Z">
          <w:pPr>
            <w:pStyle w:val="BodyText"/>
            <w:numPr>
              <w:ilvl w:val="1"/>
              <w:numId w:val="37"/>
            </w:numPr>
            <w:tabs>
              <w:tab w:val="num" w:pos="1440"/>
            </w:tabs>
            <w:ind w:left="1440" w:hanging="720"/>
          </w:pPr>
        </w:pPrChange>
      </w:pPr>
      <w:r w:rsidRPr="00110756">
        <w:rPr>
          <w:lang w:val="en-GB" w:eastAsia="nl-NL"/>
          <w:rPrChange w:id="1257" w:author="ernst">
            <w:rPr>
              <w:color w:val="0000FF"/>
              <w:u w:val="single"/>
              <w:lang w:val="en-GB" w:eastAsia="nl-NL"/>
            </w:rPr>
          </w:rPrChange>
        </w:rPr>
        <w:t xml:space="preserve">Draft interim </w:t>
      </w:r>
      <w:r w:rsidRPr="00110756">
        <w:rPr>
          <w:lang w:val="en-GB"/>
          <w:rPrChange w:id="1258" w:author="ernst">
            <w:rPr>
              <w:color w:val="0000FF"/>
              <w:u w:val="single"/>
              <w:lang w:val="en-GB"/>
            </w:rPr>
          </w:rPrChange>
        </w:rPr>
        <w:t>guidance</w:t>
      </w:r>
      <w:r w:rsidRPr="00110756">
        <w:rPr>
          <w:lang w:val="en-GB" w:eastAsia="nl-NL"/>
          <w:rPrChange w:id="1259" w:author="ernst">
            <w:rPr>
              <w:color w:val="0000FF"/>
              <w:u w:val="single"/>
              <w:lang w:val="en-GB" w:eastAsia="nl-NL"/>
            </w:rPr>
          </w:rPrChange>
        </w:rPr>
        <w:t xml:space="preserve"> for mariners operating in the vicinity of wind farms </w:t>
      </w:r>
    </w:p>
    <w:p w:rsidR="00110756" w:rsidRPr="004A3E2C" w:rsidRDefault="00110756" w:rsidP="00C33117">
      <w:pPr>
        <w:rPr>
          <w:lang w:eastAsia="nl-NL"/>
        </w:rPr>
      </w:pPr>
      <w:r w:rsidRPr="00110756">
        <w:fldChar w:fldCharType="begin"/>
      </w:r>
      <w:r w:rsidRPr="00110756">
        <w:rPr>
          <w:rPrChange w:id="1260" w:author="ernst">
            <w:rPr>
              <w:color w:val="0000FF"/>
              <w:sz w:val="24"/>
              <w:szCs w:val="24"/>
              <w:u w:val="single"/>
              <w:lang w:val="en-US"/>
            </w:rPr>
          </w:rPrChange>
        </w:rPr>
        <w:instrText>HYPERLINK "http://webarchive.nationalarchives.gov.uk/20080613013029/http://www.redensigngroup.org/draft_interim_guidance.pdf"</w:instrText>
      </w:r>
      <w:r w:rsidRPr="00110756">
        <w:rPr>
          <w:rPrChange w:id="1261" w:author="ernst">
            <w:rPr/>
          </w:rPrChange>
        </w:rPr>
        <w:fldChar w:fldCharType="separate"/>
      </w:r>
      <w:r w:rsidRPr="00110756">
        <w:rPr>
          <w:rStyle w:val="Hyperlink"/>
          <w:rFonts w:cs="Arial"/>
          <w:sz w:val="20"/>
          <w:szCs w:val="20"/>
          <w:lang w:eastAsia="nl-NL"/>
          <w:rPrChange w:id="1262" w:author="ernst">
            <w:rPr>
              <w:rStyle w:val="Hyperlink"/>
              <w:rFonts w:cs="Arial"/>
              <w:sz w:val="20"/>
              <w:szCs w:val="20"/>
              <w:lang w:val="en-US" w:eastAsia="nl-NL"/>
            </w:rPr>
          </w:rPrChange>
        </w:rPr>
        <w:t>http://webarchive.nationalarchives.gov.uk/20080613013029/http://www.redensigngroup.org/draft_interim_guidance.pdf</w:t>
      </w:r>
      <w:r w:rsidRPr="00392869">
        <w:fldChar w:fldCharType="end"/>
      </w:r>
    </w:p>
    <w:p w:rsidR="00110756" w:rsidRDefault="00110756">
      <w:pPr>
        <w:pStyle w:val="BodyText"/>
        <w:numPr>
          <w:ilvl w:val="1"/>
          <w:numId w:val="28"/>
          <w:numberingChange w:id="1263" w:author="Unknown" w:date="2016-04-21T16:04:00Z" w:original="o"/>
        </w:numPr>
        <w:rPr>
          <w:lang w:val="en-GB" w:eastAsia="nl-NL"/>
        </w:rPr>
        <w:pPrChange w:id="1264" w:author="Wim" w:date="2016-04-21T20:25:00Z">
          <w:pPr>
            <w:pStyle w:val="BodyText"/>
            <w:numPr>
              <w:ilvl w:val="1"/>
              <w:numId w:val="37"/>
            </w:numPr>
            <w:tabs>
              <w:tab w:val="num" w:pos="1440"/>
            </w:tabs>
            <w:ind w:left="1440" w:hanging="720"/>
          </w:pPr>
        </w:pPrChange>
      </w:pPr>
      <w:r w:rsidRPr="00110756">
        <w:rPr>
          <w:lang w:val="en-GB" w:eastAsia="nl-NL"/>
          <w:rPrChange w:id="1265" w:author="ernst">
            <w:rPr>
              <w:color w:val="0000FF"/>
              <w:u w:val="single"/>
              <w:lang w:val="en-GB" w:eastAsia="nl-NL"/>
            </w:rPr>
          </w:rPrChange>
        </w:rPr>
        <w:t xml:space="preserve">Guidance on the </w:t>
      </w:r>
      <w:r w:rsidRPr="00110756">
        <w:rPr>
          <w:lang w:val="en-GB"/>
          <w:rPrChange w:id="1266" w:author="ernst">
            <w:rPr>
              <w:color w:val="0000FF"/>
              <w:u w:val="single"/>
              <w:lang w:val="en-GB"/>
            </w:rPr>
          </w:rPrChange>
        </w:rPr>
        <w:t>assessment</w:t>
      </w:r>
      <w:r w:rsidRPr="00110756">
        <w:rPr>
          <w:lang w:val="en-GB" w:eastAsia="nl-NL"/>
          <w:rPrChange w:id="1267" w:author="ernst">
            <w:rPr>
              <w:color w:val="0000FF"/>
              <w:u w:val="single"/>
              <w:lang w:val="en-GB" w:eastAsia="nl-NL"/>
            </w:rPr>
          </w:rPrChange>
        </w:rPr>
        <w:t xml:space="preserve"> of the impact of offshore wind farms</w:t>
      </w:r>
      <w:r w:rsidRPr="005E0000">
        <w:rPr>
          <w:lang w:val="en-GB" w:eastAsia="nl-NL"/>
        </w:rPr>
        <w:tab/>
      </w:r>
      <w:r w:rsidRPr="00110756">
        <w:rPr>
          <w:lang w:val="en-GB" w:eastAsia="nl-NL"/>
          <w:rPrChange w:id="1268" w:author="ernst">
            <w:rPr>
              <w:color w:val="0000FF"/>
              <w:u w:val="single"/>
              <w:lang w:val="en-GB" w:eastAsia="nl-NL"/>
            </w:rPr>
          </w:rPrChange>
        </w:rPr>
        <w:t xml:space="preserve">- DTI /MCA / </w:t>
      </w:r>
      <w:proofErr w:type="spellStart"/>
      <w:r w:rsidRPr="00110756">
        <w:rPr>
          <w:lang w:val="en-GB" w:eastAsia="nl-NL"/>
          <w:rPrChange w:id="1269" w:author="ernst">
            <w:rPr>
              <w:color w:val="0000FF"/>
              <w:u w:val="single"/>
              <w:lang w:val="en-GB" w:eastAsia="nl-NL"/>
            </w:rPr>
          </w:rPrChange>
        </w:rPr>
        <w:t>DfT</w:t>
      </w:r>
      <w:proofErr w:type="spellEnd"/>
      <w:r w:rsidRPr="00110756">
        <w:rPr>
          <w:lang w:val="en-GB" w:eastAsia="nl-NL"/>
          <w:rPrChange w:id="1270" w:author="ernst">
            <w:rPr>
              <w:color w:val="0000FF"/>
              <w:u w:val="single"/>
              <w:lang w:val="en-GB" w:eastAsia="nl-NL"/>
            </w:rPr>
          </w:rPrChange>
        </w:rPr>
        <w:t xml:space="preserve"> / BMT</w:t>
      </w:r>
    </w:p>
    <w:p w:rsidR="00110756" w:rsidRPr="004A3E2C" w:rsidRDefault="00110756" w:rsidP="00C33117">
      <w:pPr>
        <w:rPr>
          <w:lang w:eastAsia="nl-NL"/>
        </w:rPr>
      </w:pPr>
      <w:r w:rsidRPr="00110756">
        <w:fldChar w:fldCharType="begin"/>
      </w:r>
      <w:r w:rsidRPr="00110756">
        <w:rPr>
          <w:rPrChange w:id="1271" w:author="ernst">
            <w:rPr>
              <w:color w:val="0000FF"/>
              <w:sz w:val="24"/>
              <w:szCs w:val="24"/>
              <w:u w:val="single"/>
              <w:lang w:val="en-US"/>
            </w:rPr>
          </w:rPrChange>
        </w:rPr>
        <w:instrText>HYPERLINK "http://webarchive.nationalarchives.gov.uk/20130605183043/http://www.dft.gov.uk/mca/mcga07-home/shipsandcargoes/mcga-shipsregsandguidance/mcga-windfarms/offshore-renewable_energy_installations/guidance-on_the_assessment_of_the_impact_of_offshore_wind_farms.htm"</w:instrText>
      </w:r>
      <w:r w:rsidRPr="00110756">
        <w:rPr>
          <w:rPrChange w:id="1272" w:author="ernst">
            <w:rPr/>
          </w:rPrChange>
        </w:rPr>
        <w:fldChar w:fldCharType="separate"/>
      </w:r>
      <w:r w:rsidRPr="00110756">
        <w:rPr>
          <w:rStyle w:val="Hyperlink"/>
          <w:rFonts w:cs="Arial"/>
          <w:sz w:val="20"/>
          <w:szCs w:val="20"/>
          <w:lang w:eastAsia="nl-NL"/>
          <w:rPrChange w:id="1273" w:author="ernst">
            <w:rPr>
              <w:rStyle w:val="Hyperlink"/>
              <w:rFonts w:cs="Arial"/>
              <w:sz w:val="20"/>
              <w:szCs w:val="20"/>
              <w:lang w:val="en-US" w:eastAsia="nl-NL"/>
            </w:rPr>
          </w:rPrChange>
        </w:rPr>
        <w:t>http://webarchive.nationalarchives.gov.uk/20130605183043/http://www.dft.gov.uk/mca/mcga07-home/shipsandcargoes/mcga-shipsregsandguidance/mcga-windfarms/offshore-renewable_energy_installations/guidance-on_the_assessment_of_the_impact_of_offshore_wind_farms.htm</w:t>
      </w:r>
      <w:r w:rsidRPr="00392869">
        <w:fldChar w:fldCharType="end"/>
      </w:r>
    </w:p>
    <w:p w:rsidR="00110756" w:rsidRPr="004A3E2C" w:rsidRDefault="00110756" w:rsidP="000B6995">
      <w:pPr>
        <w:numPr>
          <w:ilvl w:val="0"/>
          <w:numId w:val="28"/>
          <w:ins w:id="1274" w:author="ernst" w:date="2016-10-25T10:09:00Z"/>
        </w:numPr>
        <w:rPr>
          <w:ins w:id="1275" w:author="ernst" w:date="2016-10-25T10:09:00Z"/>
        </w:rPr>
      </w:pPr>
      <w:ins w:id="1276" w:author="ernst" w:date="2016-10-25T10:09:00Z">
        <w:r w:rsidRPr="004A3E2C">
          <w:t xml:space="preserve">Geoportal and links for MSP in </w:t>
        </w:r>
        <w:r>
          <w:t>Norway</w:t>
        </w:r>
        <w:r w:rsidRPr="004A3E2C">
          <w:t xml:space="preserve"> </w:t>
        </w:r>
      </w:ins>
    </w:p>
    <w:p w:rsidR="00110756" w:rsidRDefault="00110756" w:rsidP="000B6995">
      <w:pPr>
        <w:ind w:firstLine="720"/>
        <w:rPr>
          <w:ins w:id="1277" w:author="ernst" w:date="2016-10-25T10:11:00Z"/>
          <w:snapToGrid w:val="0"/>
        </w:rPr>
      </w:pPr>
      <w:ins w:id="1278" w:author="ernst" w:date="2016-10-25T10:10:00Z">
        <w:r>
          <w:rPr>
            <w:snapToGrid w:val="0"/>
          </w:rPr>
          <w:fldChar w:fldCharType="begin"/>
        </w:r>
        <w:r>
          <w:rPr>
            <w:snapToGrid w:val="0"/>
          </w:rPr>
          <w:instrText xml:space="preserve"> HYPERLINK "</w:instrText>
        </w:r>
      </w:ins>
      <w:ins w:id="1279" w:author="ernst" w:date="2016-10-25T10:08:00Z">
        <w:r w:rsidRPr="000B6995">
          <w:rPr>
            <w:snapToGrid w:val="0"/>
          </w:rPr>
          <w:instrText>http://kart.kystverket.no/</w:instrText>
        </w:r>
      </w:ins>
      <w:ins w:id="1280" w:author="ernst" w:date="2016-10-25T10:10:00Z">
        <w:r>
          <w:rPr>
            <w:snapToGrid w:val="0"/>
          </w:rPr>
          <w:instrText xml:space="preserve">" </w:instrText>
        </w:r>
        <w:r>
          <w:rPr>
            <w:snapToGrid w:val="0"/>
          </w:rPr>
          <w:fldChar w:fldCharType="separate"/>
        </w:r>
      </w:ins>
      <w:ins w:id="1281" w:author="ernst" w:date="2016-10-25T10:08:00Z">
        <w:r w:rsidRPr="00762BF0">
          <w:rPr>
            <w:rStyle w:val="Hyperlink"/>
            <w:rFonts w:cs="Arial"/>
            <w:snapToGrid w:val="0"/>
          </w:rPr>
          <w:t>http://kart.kystverket.no/</w:t>
        </w:r>
      </w:ins>
      <w:ins w:id="1282" w:author="ernst" w:date="2016-10-25T10:10:00Z">
        <w:r>
          <w:rPr>
            <w:snapToGrid w:val="0"/>
          </w:rPr>
          <w:fldChar w:fldCharType="end"/>
        </w:r>
      </w:ins>
    </w:p>
    <w:p w:rsidR="00110756" w:rsidRPr="004A3E2C" w:rsidRDefault="00110756" w:rsidP="000B6995">
      <w:pPr>
        <w:numPr>
          <w:ilvl w:val="0"/>
          <w:numId w:val="28"/>
          <w:ins w:id="1283" w:author="ernst" w:date="2016-10-25T10:11:00Z"/>
        </w:numPr>
        <w:rPr>
          <w:ins w:id="1284" w:author="ernst" w:date="2016-10-25T10:11:00Z"/>
        </w:rPr>
      </w:pPr>
      <w:ins w:id="1285" w:author="ernst" w:date="2016-10-25T10:11:00Z">
        <w:r w:rsidRPr="004A3E2C">
          <w:t xml:space="preserve">Geoportal and links for MSP in </w:t>
        </w:r>
        <w:r>
          <w:t>Denmark</w:t>
        </w:r>
        <w:r w:rsidRPr="004A3E2C">
          <w:t xml:space="preserve"> </w:t>
        </w:r>
      </w:ins>
    </w:p>
    <w:p w:rsidR="00110756" w:rsidRPr="000B6995" w:rsidRDefault="00110756" w:rsidP="000B6995">
      <w:pPr>
        <w:numPr>
          <w:ins w:id="1286" w:author="ernst" w:date="2016-10-25T10:10:00Z"/>
        </w:numPr>
        <w:ind w:firstLine="720"/>
        <w:rPr>
          <w:snapToGrid w:val="0"/>
        </w:rPr>
      </w:pPr>
      <w:ins w:id="1287" w:author="ernst" w:date="2016-10-25T10:10:00Z">
        <w:r>
          <w:rPr>
            <w:snapToGrid w:val="0"/>
          </w:rPr>
          <w:t>kort.msdi.dk</w:t>
        </w:r>
      </w:ins>
    </w:p>
    <w:p w:rsidR="00110756" w:rsidRDefault="00110756">
      <w:pPr>
        <w:numPr>
          <w:ilvl w:val="0"/>
          <w:numId w:val="28"/>
          <w:numberingChange w:id="1288" w:author="Unknown" w:date="2016-04-21T16:04:00Z" w:original=""/>
        </w:numPr>
        <w:pPrChange w:id="1289" w:author="Wim" w:date="2016-04-21T20:25:00Z">
          <w:pPr>
            <w:numPr>
              <w:ilvl w:val="1"/>
              <w:numId w:val="37"/>
            </w:numPr>
            <w:tabs>
              <w:tab w:val="num" w:pos="1440"/>
            </w:tabs>
            <w:ind w:left="720" w:hanging="720"/>
          </w:pPr>
        </w:pPrChange>
      </w:pPr>
      <w:r w:rsidRPr="004A3E2C">
        <w:t xml:space="preserve">Geoportal and links for MSP in France </w:t>
      </w:r>
    </w:p>
    <w:p w:rsidR="00110756" w:rsidRDefault="00110756">
      <w:pPr>
        <w:pStyle w:val="BodyText"/>
        <w:numPr>
          <w:ilvl w:val="1"/>
          <w:numId w:val="28"/>
          <w:numberingChange w:id="1290" w:author="Unknown" w:date="2016-04-21T16:04:00Z" w:original="o"/>
        </w:numPr>
        <w:rPr>
          <w:snapToGrid w:val="0"/>
          <w:lang w:val="en-GB"/>
        </w:rPr>
        <w:pPrChange w:id="1291" w:author="Wim" w:date="2016-04-21T20:25:00Z">
          <w:pPr>
            <w:pStyle w:val="BodyText"/>
            <w:numPr>
              <w:ilvl w:val="1"/>
              <w:numId w:val="37"/>
            </w:numPr>
            <w:tabs>
              <w:tab w:val="num" w:pos="1440"/>
            </w:tabs>
            <w:ind w:left="1440" w:hanging="720"/>
          </w:pPr>
        </w:pPrChange>
      </w:pPr>
      <w:r w:rsidRPr="004A3E2C">
        <w:rPr>
          <w:snapToGrid w:val="0"/>
          <w:lang w:val="en-GB"/>
        </w:rPr>
        <w:t xml:space="preserve">Ministry of ecology, sustainability </w:t>
      </w:r>
      <w:r w:rsidRPr="004A3E2C">
        <w:rPr>
          <w:lang w:val="en-GB"/>
        </w:rPr>
        <w:t>and</w:t>
      </w:r>
      <w:r w:rsidRPr="004A3E2C">
        <w:rPr>
          <w:snapToGrid w:val="0"/>
          <w:lang w:val="en-GB"/>
        </w:rPr>
        <w:t xml:space="preserve"> energy</w:t>
      </w:r>
    </w:p>
    <w:p w:rsidR="00110756" w:rsidRPr="004A3E2C" w:rsidRDefault="00110756" w:rsidP="008442A4">
      <w:pPr>
        <w:ind w:firstLine="720"/>
        <w:rPr>
          <w:snapToGrid w:val="0"/>
        </w:rPr>
      </w:pPr>
      <w:r w:rsidRPr="009344A5">
        <w:fldChar w:fldCharType="begin"/>
      </w:r>
      <w:r w:rsidRPr="00110756">
        <w:rPr>
          <w:rPrChange w:id="1292" w:author="ernst">
            <w:rPr>
              <w:color w:val="0000FF"/>
              <w:sz w:val="24"/>
              <w:szCs w:val="24"/>
              <w:u w:val="single"/>
              <w:lang w:val="en-US"/>
            </w:rPr>
          </w:rPrChange>
        </w:rPr>
        <w:instrText>HYPERLINK "http://www.geolittoral.equipement.gouv.fr/"</w:instrText>
      </w:r>
      <w:r w:rsidRPr="009344A5">
        <w:rPr>
          <w:rPrChange w:id="1293" w:author="ernst">
            <w:rPr/>
          </w:rPrChange>
        </w:rPr>
        <w:fldChar w:fldCharType="separate"/>
      </w:r>
      <w:r w:rsidRPr="00110756">
        <w:rPr>
          <w:rStyle w:val="Hyperlink"/>
          <w:rFonts w:cs="Arial"/>
          <w:sz w:val="20"/>
          <w:szCs w:val="20"/>
          <w:rPrChange w:id="1294" w:author="ernst">
            <w:rPr>
              <w:rStyle w:val="Hyperlink"/>
              <w:rFonts w:cs="Arial"/>
              <w:sz w:val="20"/>
              <w:szCs w:val="20"/>
              <w:lang w:val="en-US"/>
            </w:rPr>
          </w:rPrChange>
        </w:rPr>
        <w:t>http://www.geolittoral.equipement.gouv.fr</w:t>
      </w:r>
      <w:r w:rsidRPr="009344A5">
        <w:fldChar w:fldCharType="end"/>
      </w:r>
    </w:p>
    <w:p w:rsidR="00110756" w:rsidRDefault="00110756">
      <w:pPr>
        <w:numPr>
          <w:ilvl w:val="0"/>
          <w:numId w:val="28"/>
          <w:numberingChange w:id="1295" w:author="Unknown" w:date="2016-04-21T16:04:00Z" w:original=""/>
        </w:numPr>
        <w:rPr>
          <w:snapToGrid w:val="0"/>
        </w:rPr>
        <w:pPrChange w:id="1296" w:author="Wim" w:date="2016-04-21T20:25:00Z">
          <w:pPr>
            <w:numPr>
              <w:ilvl w:val="1"/>
              <w:numId w:val="37"/>
            </w:numPr>
            <w:tabs>
              <w:tab w:val="num" w:pos="1440"/>
            </w:tabs>
            <w:ind w:left="720" w:hanging="720"/>
          </w:pPr>
        </w:pPrChange>
      </w:pPr>
      <w:r w:rsidRPr="00110756">
        <w:rPr>
          <w:snapToGrid w:val="0"/>
          <w:rPrChange w:id="1297" w:author="ernst">
            <w:rPr>
              <w:snapToGrid w:val="0"/>
              <w:color w:val="0000FF"/>
              <w:u w:val="single"/>
            </w:rPr>
          </w:rPrChange>
        </w:rPr>
        <w:t xml:space="preserve">National Ocean </w:t>
      </w:r>
      <w:r w:rsidRPr="00110756">
        <w:rPr>
          <w:rPrChange w:id="1298" w:author="ernst">
            <w:rPr>
              <w:color w:val="0000FF"/>
              <w:u w:val="single"/>
            </w:rPr>
          </w:rPrChange>
        </w:rPr>
        <w:t>Council</w:t>
      </w:r>
    </w:p>
    <w:p w:rsidR="00110756" w:rsidRPr="00110756" w:rsidRDefault="00110756">
      <w:pPr>
        <w:pStyle w:val="BodyText"/>
        <w:numPr>
          <w:ilvl w:val="1"/>
          <w:numId w:val="28"/>
          <w:numberingChange w:id="1299" w:author="Unknown" w:date="2016-04-21T16:04:00Z" w:original="o"/>
        </w:numPr>
        <w:rPr>
          <w:lang w:val="en-GB" w:eastAsia="nl-NL"/>
          <w:rPrChange w:id="1300" w:author="Wim" w:date="2016-04-21T20:25:00Z">
            <w:rPr>
              <w:lang w:eastAsia="nl-NL"/>
            </w:rPr>
          </w:rPrChange>
        </w:rPr>
        <w:pPrChange w:id="1301" w:author="Wim" w:date="2016-04-21T20:25:00Z">
          <w:pPr>
            <w:pStyle w:val="BodyText"/>
            <w:numPr>
              <w:ilvl w:val="1"/>
              <w:numId w:val="37"/>
            </w:numPr>
            <w:tabs>
              <w:tab w:val="num" w:pos="1440"/>
            </w:tabs>
            <w:ind w:left="1440" w:hanging="720"/>
          </w:pPr>
        </w:pPrChange>
      </w:pPr>
      <w:r w:rsidRPr="00110756">
        <w:rPr>
          <w:lang w:val="en-GB" w:eastAsia="nl-NL"/>
          <w:rPrChange w:id="1302" w:author="ernst" w:date="2016-10-24T17:08:00Z">
            <w:rPr>
              <w:color w:val="0000FF"/>
              <w:u w:val="single"/>
              <w:lang w:eastAsia="nl-NL"/>
            </w:rPr>
          </w:rPrChange>
        </w:rPr>
        <w:t xml:space="preserve">Marine Planning </w:t>
      </w:r>
      <w:r w:rsidRPr="00110756">
        <w:rPr>
          <w:lang w:val="en-GB"/>
          <w:rPrChange w:id="1303" w:author="ernst" w:date="2016-10-24T17:08:00Z">
            <w:rPr>
              <w:color w:val="0000FF"/>
              <w:u w:val="single"/>
            </w:rPr>
          </w:rPrChange>
        </w:rPr>
        <w:t>Handbook</w:t>
      </w:r>
      <w:r w:rsidRPr="005E0000">
        <w:rPr>
          <w:lang w:val="en-GB" w:eastAsia="nl-NL"/>
        </w:rPr>
        <w:tab/>
      </w:r>
    </w:p>
    <w:p w:rsidR="00110756" w:rsidRPr="00110756" w:rsidDel="000B6995" w:rsidRDefault="00110756" w:rsidP="008442A4">
      <w:pPr>
        <w:ind w:firstLine="720"/>
        <w:rPr>
          <w:del w:id="1304" w:author="ernst" w:date="2016-10-25T10:12:00Z"/>
          <w:lang w:eastAsia="nl-NL"/>
          <w:rPrChange w:id="1305" w:author="Unknown">
            <w:rPr>
              <w:del w:id="1306" w:author="ernst" w:date="2016-10-25T10:12:00Z"/>
              <w:lang w:val="nl-NL" w:eastAsia="nl-NL"/>
            </w:rPr>
          </w:rPrChange>
        </w:rPr>
      </w:pPr>
      <w:r w:rsidRPr="009344A5">
        <w:fldChar w:fldCharType="begin"/>
      </w:r>
      <w:r w:rsidRPr="00110756">
        <w:rPr>
          <w:rPrChange w:id="1307" w:author="ernst" w:date="2016-10-24T17:08:00Z">
            <w:rPr>
              <w:color w:val="0000FF"/>
              <w:sz w:val="24"/>
              <w:szCs w:val="24"/>
              <w:u w:val="single"/>
              <w:lang w:val="nl-NL"/>
            </w:rPr>
          </w:rPrChange>
        </w:rPr>
        <w:instrText xml:space="preserve"> HYPERLINK "http://www.whitehouse.gov//sites/default/files/final_marine_planning_handbook.pdf" </w:instrText>
      </w:r>
      <w:r w:rsidRPr="009344A5">
        <w:rPr>
          <w:rPrChange w:id="1308" w:author="ernst" w:date="2016-10-24T17:08:00Z">
            <w:rPr/>
          </w:rPrChange>
        </w:rPr>
        <w:fldChar w:fldCharType="separate"/>
      </w:r>
      <w:r w:rsidRPr="00110756">
        <w:rPr>
          <w:rStyle w:val="Hyperlink"/>
          <w:rFonts w:cs="Arial"/>
          <w:sz w:val="20"/>
          <w:szCs w:val="20"/>
          <w:lang w:eastAsia="nl-NL"/>
          <w:rPrChange w:id="1309" w:author="ernst" w:date="2016-10-24T17:08:00Z">
            <w:rPr>
              <w:rStyle w:val="Hyperlink"/>
              <w:rFonts w:cs="Arial"/>
              <w:sz w:val="20"/>
              <w:szCs w:val="20"/>
              <w:lang w:val="nl-NL" w:eastAsia="nl-NL"/>
            </w:rPr>
          </w:rPrChange>
        </w:rPr>
        <w:t>http://www.whitehouse.gov//sites/default/files/final_marine_planning_handbook.pdf</w:t>
      </w:r>
      <w:r w:rsidRPr="009344A5">
        <w:fldChar w:fldCharType="end"/>
      </w:r>
    </w:p>
    <w:p w:rsidR="00110756" w:rsidRPr="00110756" w:rsidRDefault="00110756" w:rsidP="000B6995">
      <w:pPr>
        <w:ind w:firstLine="720"/>
        <w:rPr>
          <w:lang w:eastAsia="nl-NL"/>
          <w:rPrChange w:id="1310" w:author="Unknown">
            <w:rPr>
              <w:lang w:val="nl-NL" w:eastAsia="nl-NL"/>
            </w:rPr>
          </w:rPrChange>
        </w:rPr>
      </w:pPr>
      <w:r w:rsidRPr="005E0000">
        <w:rPr>
          <w:lang w:eastAsia="nl-NL"/>
        </w:rPr>
        <w:lastRenderedPageBreak/>
        <w:tab/>
      </w:r>
    </w:p>
    <w:p w:rsidR="00110756" w:rsidRPr="00110756" w:rsidRDefault="00110756" w:rsidP="00C33117">
      <w:pPr>
        <w:pStyle w:val="Annex"/>
        <w:numPr>
          <w:numberingChange w:id="1311" w:author="Unknown" w:date="2016-04-21T16:04:00Z" w:original="ANNEX %1:3:3:"/>
        </w:numPr>
        <w:rPr>
          <w:lang w:val="en-GB"/>
          <w:rPrChange w:id="1312" w:author="Unknown">
            <w:rPr/>
          </w:rPrChange>
        </w:rPr>
      </w:pPr>
      <w:bookmarkStart w:id="1313" w:name="_Toc420481532"/>
      <w:bookmarkStart w:id="1314" w:name="_Toc420582542"/>
      <w:bookmarkStart w:id="1315" w:name="_Toc446066545"/>
      <w:bookmarkStart w:id="1316" w:name="_Toc446083032"/>
      <w:r w:rsidRPr="00110756">
        <w:rPr>
          <w:lang w:val="en-GB"/>
          <w:rPrChange w:id="1317" w:author="ernst" w:date="2016-10-24T17:08:00Z">
            <w:rPr>
              <w:b w:val="0"/>
              <w:bCs w:val="0"/>
              <w:caps w:val="0"/>
              <w:color w:val="0000FF"/>
              <w:sz w:val="24"/>
              <w:szCs w:val="24"/>
              <w:u w:val="single"/>
              <w:lang w:eastAsia="en-US"/>
            </w:rPr>
          </w:rPrChange>
        </w:rPr>
        <w:lastRenderedPageBreak/>
        <w:t>Categorisation of GIS layers for MSP</w:t>
      </w:r>
      <w:bookmarkEnd w:id="1313"/>
      <w:bookmarkEnd w:id="1314"/>
      <w:bookmarkEnd w:id="1315"/>
      <w:bookmarkEnd w:id="1316"/>
      <w:r w:rsidRPr="00110756">
        <w:rPr>
          <w:lang w:val="en-GB"/>
          <w:rPrChange w:id="1318" w:author="ernst" w:date="2016-10-24T17:08:00Z">
            <w:rPr>
              <w:b w:val="0"/>
              <w:bCs w:val="0"/>
              <w:caps w:val="0"/>
              <w:color w:val="0000FF"/>
              <w:sz w:val="24"/>
              <w:szCs w:val="24"/>
              <w:u w:val="single"/>
              <w:lang w:eastAsia="en-US"/>
            </w:rPr>
          </w:rPrChange>
        </w:rPr>
        <w:t xml:space="preserve"> </w:t>
      </w:r>
    </w:p>
    <w:p w:rsidR="00110756" w:rsidRPr="004A3E2C" w:rsidRDefault="00110756" w:rsidP="00C33117">
      <w:pPr>
        <w:rPr>
          <w:lang w:eastAsia="en-GB"/>
        </w:rPr>
      </w:pPr>
    </w:p>
    <w:p w:rsidR="00110756" w:rsidRPr="004A3E2C" w:rsidRDefault="00110756" w:rsidP="00C33117">
      <w:pPr>
        <w:rPr>
          <w:lang w:eastAsia="en-GB"/>
        </w:rPr>
      </w:pPr>
      <w:r w:rsidRPr="004A3E2C">
        <w:rPr>
          <w:lang w:eastAsia="en-GB"/>
        </w:rPr>
        <w:t>The purpose of this annex is to provide a starting list of GIS thematic layers that may be useful in spatial planning, primarily from a navigational perspective.</w:t>
      </w:r>
    </w:p>
    <w:p w:rsidR="00110756" w:rsidRPr="004A3E2C" w:rsidRDefault="00110756" w:rsidP="00C33117">
      <w:pPr>
        <w:rPr>
          <w:lang w:eastAsia="en-GB"/>
        </w:rPr>
      </w:pPr>
    </w:p>
    <w:p w:rsidR="00110756" w:rsidRPr="004A3E2C" w:rsidRDefault="00110756" w:rsidP="00C33117">
      <w:pPr>
        <w:pStyle w:val="NormalBold"/>
        <w:rPr>
          <w:lang w:eastAsia="en-GB"/>
        </w:rPr>
      </w:pPr>
      <w:r w:rsidRPr="004A3E2C">
        <w:rPr>
          <w:lang w:eastAsia="en-GB"/>
        </w:rPr>
        <w:t>Basic area definition:</w:t>
      </w:r>
    </w:p>
    <w:p w:rsidR="00110756" w:rsidRPr="00110756" w:rsidRDefault="00110756" w:rsidP="00C33117">
      <w:pPr>
        <w:pStyle w:val="Bullet1"/>
        <w:numPr>
          <w:numberingChange w:id="1319" w:author="Unknown" w:date="2016-04-21T16:04:00Z" w:original=""/>
        </w:numPr>
        <w:rPr>
          <w:lang w:val="en-GB"/>
          <w:rPrChange w:id="1320" w:author="Unknown">
            <w:rPr/>
          </w:rPrChange>
        </w:rPr>
      </w:pPr>
      <w:bookmarkStart w:id="1321" w:name="_Toc446066546"/>
      <w:r w:rsidRPr="00110756">
        <w:rPr>
          <w:sz w:val="22"/>
          <w:szCs w:val="22"/>
          <w:lang w:val="en-GB"/>
          <w:rPrChange w:id="1322" w:author="ernst" w:date="2016-10-24T17:08:00Z">
            <w:rPr>
              <w:color w:val="0000FF"/>
              <w:sz w:val="24"/>
              <w:szCs w:val="24"/>
              <w:u w:val="single"/>
            </w:rPr>
          </w:rPrChange>
        </w:rPr>
        <w:t>Legally relevant areas: Borderlines, 12nm zones, EEZ, continental shelf.</w:t>
      </w:r>
      <w:bookmarkEnd w:id="1321"/>
      <w:r w:rsidRPr="00110756">
        <w:rPr>
          <w:sz w:val="22"/>
          <w:szCs w:val="22"/>
          <w:lang w:val="en-GB"/>
          <w:rPrChange w:id="1323" w:author="ernst" w:date="2016-10-24T17:08:00Z">
            <w:rPr>
              <w:color w:val="0000FF"/>
              <w:sz w:val="24"/>
              <w:szCs w:val="24"/>
              <w:u w:val="single"/>
            </w:rPr>
          </w:rPrChange>
        </w:rPr>
        <w:t xml:space="preserve"> </w:t>
      </w:r>
    </w:p>
    <w:p w:rsidR="00110756" w:rsidRPr="00110756" w:rsidRDefault="00110756" w:rsidP="00C33117">
      <w:pPr>
        <w:pStyle w:val="Bullet1"/>
        <w:numPr>
          <w:numberingChange w:id="1324" w:author="Unknown" w:date="2016-04-21T16:04:00Z" w:original=""/>
        </w:numPr>
        <w:rPr>
          <w:lang w:val="en-GB"/>
          <w:rPrChange w:id="1325" w:author="Unknown">
            <w:rPr/>
          </w:rPrChange>
        </w:rPr>
      </w:pPr>
      <w:bookmarkStart w:id="1326" w:name="_Toc446066547"/>
      <w:r w:rsidRPr="00110756">
        <w:rPr>
          <w:sz w:val="22"/>
          <w:szCs w:val="22"/>
          <w:lang w:val="en-GB"/>
          <w:rPrChange w:id="1327" w:author="ernst" w:date="2016-10-24T17:08:00Z">
            <w:rPr>
              <w:color w:val="0000FF"/>
              <w:sz w:val="24"/>
              <w:szCs w:val="24"/>
              <w:u w:val="single"/>
            </w:rPr>
          </w:rPrChange>
        </w:rPr>
        <w:t>Bathymetry</w:t>
      </w:r>
      <w:bookmarkEnd w:id="1326"/>
    </w:p>
    <w:p w:rsidR="00110756" w:rsidRPr="00110756" w:rsidRDefault="00110756" w:rsidP="00C33117">
      <w:pPr>
        <w:pStyle w:val="Bullet1"/>
        <w:numPr>
          <w:numberingChange w:id="1328" w:author="Unknown" w:date="2016-04-21T16:04:00Z" w:original=""/>
        </w:numPr>
        <w:rPr>
          <w:lang w:val="en-GB"/>
          <w:rPrChange w:id="1329" w:author="Unknown">
            <w:rPr/>
          </w:rPrChange>
        </w:rPr>
      </w:pPr>
      <w:bookmarkStart w:id="1330" w:name="_Toc446066548"/>
      <w:r w:rsidRPr="00110756">
        <w:rPr>
          <w:sz w:val="22"/>
          <w:szCs w:val="22"/>
          <w:lang w:val="en-GB"/>
          <w:rPrChange w:id="1331" w:author="ernst" w:date="2016-10-24T17:08:00Z">
            <w:rPr>
              <w:color w:val="0000FF"/>
              <w:sz w:val="24"/>
              <w:szCs w:val="24"/>
              <w:u w:val="single"/>
            </w:rPr>
          </w:rPrChange>
        </w:rPr>
        <w:t>Ports</w:t>
      </w:r>
      <w:bookmarkEnd w:id="1330"/>
    </w:p>
    <w:p w:rsidR="00110756" w:rsidRPr="00110756" w:rsidRDefault="00110756" w:rsidP="00C33117">
      <w:pPr>
        <w:pStyle w:val="Bullet1"/>
        <w:numPr>
          <w:numberingChange w:id="1332" w:author="Unknown" w:date="2016-04-21T16:04:00Z" w:original=""/>
        </w:numPr>
        <w:rPr>
          <w:lang w:val="en-GB"/>
          <w:rPrChange w:id="1333" w:author="Unknown">
            <w:rPr/>
          </w:rPrChange>
        </w:rPr>
      </w:pPr>
      <w:bookmarkStart w:id="1334" w:name="_Toc446066549"/>
      <w:r w:rsidRPr="00110756">
        <w:rPr>
          <w:sz w:val="22"/>
          <w:szCs w:val="22"/>
          <w:lang w:val="en-GB"/>
          <w:rPrChange w:id="1335" w:author="ernst" w:date="2016-10-24T17:08:00Z">
            <w:rPr>
              <w:color w:val="0000FF"/>
              <w:sz w:val="24"/>
              <w:szCs w:val="24"/>
              <w:u w:val="single"/>
            </w:rPr>
          </w:rPrChange>
        </w:rPr>
        <w:t>TSS, DW routes</w:t>
      </w:r>
      <w:bookmarkEnd w:id="1334"/>
    </w:p>
    <w:p w:rsidR="00110756" w:rsidRPr="004A3E2C" w:rsidRDefault="00110756" w:rsidP="00C33117">
      <w:pPr>
        <w:pStyle w:val="NormalBold"/>
      </w:pPr>
      <w:ins w:id="1336" w:author="ernst" w:date="2016-10-25T10:12:00Z">
        <w:r>
          <w:t>Vessel</w:t>
        </w:r>
      </w:ins>
      <w:del w:id="1337" w:author="ernst" w:date="2016-10-25T10:12:00Z">
        <w:r w:rsidRPr="004A3E2C" w:rsidDel="000B6995">
          <w:delText>Sea</w:delText>
        </w:r>
      </w:del>
      <w:r w:rsidRPr="004A3E2C">
        <w:t xml:space="preserve"> traffic</w:t>
      </w:r>
    </w:p>
    <w:p w:rsidR="00110756" w:rsidRPr="00110756" w:rsidRDefault="00110756" w:rsidP="00C33117">
      <w:pPr>
        <w:pStyle w:val="Bullet1"/>
        <w:numPr>
          <w:numberingChange w:id="1338" w:author="Unknown" w:date="2016-04-21T16:04:00Z" w:original=""/>
        </w:numPr>
        <w:rPr>
          <w:lang w:val="en-GB"/>
          <w:rPrChange w:id="1339" w:author="Unknown">
            <w:rPr/>
          </w:rPrChange>
        </w:rPr>
      </w:pPr>
      <w:bookmarkStart w:id="1340" w:name="_Toc446066550"/>
      <w:r w:rsidRPr="00110756">
        <w:rPr>
          <w:sz w:val="22"/>
          <w:szCs w:val="22"/>
          <w:lang w:val="en-GB"/>
          <w:rPrChange w:id="1341" w:author="ernst" w:date="2016-10-24T17:08:00Z">
            <w:rPr>
              <w:color w:val="0000FF"/>
              <w:sz w:val="24"/>
              <w:szCs w:val="24"/>
              <w:u w:val="single"/>
            </w:rPr>
          </w:rPrChange>
        </w:rPr>
        <w:t>Traffic density</w:t>
      </w:r>
      <w:bookmarkEnd w:id="1340"/>
      <w:r w:rsidRPr="00110756">
        <w:rPr>
          <w:sz w:val="22"/>
          <w:szCs w:val="22"/>
          <w:lang w:val="en-GB"/>
          <w:rPrChange w:id="1342" w:author="ernst" w:date="2016-10-24T17:08:00Z">
            <w:rPr>
              <w:color w:val="0000FF"/>
              <w:sz w:val="24"/>
              <w:szCs w:val="24"/>
              <w:u w:val="single"/>
            </w:rPr>
          </w:rPrChange>
        </w:rPr>
        <w:t xml:space="preserve"> </w:t>
      </w:r>
    </w:p>
    <w:p w:rsidR="00110756" w:rsidRPr="004A3E2C" w:rsidRDefault="00110756" w:rsidP="00C33117">
      <w:pPr>
        <w:pStyle w:val="Bullet2"/>
        <w:numPr>
          <w:ilvl w:val="0"/>
          <w:numId w:val="16"/>
          <w:numberingChange w:id="1343" w:author="Unknown" w:date="2016-04-21T16:04:00Z" w:original="-"/>
        </w:numPr>
      </w:pPr>
      <w:r w:rsidRPr="004A3E2C">
        <w:t>projected on a route network, number of passages / year</w:t>
      </w:r>
    </w:p>
    <w:p w:rsidR="00110756" w:rsidRPr="004A3E2C" w:rsidRDefault="00110756" w:rsidP="00C33117">
      <w:pPr>
        <w:pStyle w:val="Bullet2"/>
        <w:numPr>
          <w:ilvl w:val="0"/>
          <w:numId w:val="16"/>
          <w:numberingChange w:id="1344" w:author="Unknown" w:date="2016-04-21T16:04:00Z" w:original="-"/>
        </w:numPr>
      </w:pPr>
      <w:r w:rsidRPr="004A3E2C">
        <w:t>differentiating ship types and sizes</w:t>
      </w:r>
    </w:p>
    <w:p w:rsidR="00110756" w:rsidRPr="004A3E2C" w:rsidDel="000B6995" w:rsidRDefault="00110756" w:rsidP="00C33117">
      <w:pPr>
        <w:pStyle w:val="Bullet2"/>
        <w:numPr>
          <w:ilvl w:val="0"/>
          <w:numId w:val="16"/>
          <w:numberingChange w:id="1345" w:author="Unknown" w:date="2016-04-21T16:04:00Z" w:original="-"/>
        </w:numPr>
        <w:rPr>
          <w:del w:id="1346" w:author="ernst" w:date="2016-10-25T10:15:00Z"/>
        </w:rPr>
      </w:pPr>
      <w:del w:id="1347" w:author="ernst" w:date="2016-10-25T10:15:00Z">
        <w:r w:rsidRPr="004A3E2C" w:rsidDel="000B6995">
          <w:delText>expected density in 10-20 year</w:delText>
        </w:r>
      </w:del>
    </w:p>
    <w:p w:rsidR="00110756" w:rsidRPr="004A3E2C" w:rsidRDefault="00110756" w:rsidP="00C33117">
      <w:pPr>
        <w:pStyle w:val="Bullet2"/>
        <w:numPr>
          <w:ilvl w:val="0"/>
          <w:numId w:val="16"/>
          <w:numberingChange w:id="1348" w:author="Unknown" w:date="2016-04-21T16:04:00Z" w:original="-"/>
        </w:numPr>
      </w:pPr>
      <w:del w:id="1349" w:author="ernst" w:date="2016-10-25T10:13:00Z">
        <w:r w:rsidRPr="004A3E2C" w:rsidDel="000B6995">
          <w:delText xml:space="preserve">projected </w:delText>
        </w:r>
      </w:del>
      <w:r w:rsidRPr="004A3E2C">
        <w:t>AIS data</w:t>
      </w:r>
    </w:p>
    <w:p w:rsidR="00110756" w:rsidRPr="004A3E2C" w:rsidRDefault="00110756" w:rsidP="00C33117">
      <w:pPr>
        <w:pStyle w:val="Bullet2"/>
        <w:numPr>
          <w:ilvl w:val="0"/>
          <w:numId w:val="16"/>
          <w:numberingChange w:id="1350" w:author="Unknown" w:date="2016-04-21T16:04:00Z" w:original="-"/>
        </w:numPr>
      </w:pPr>
      <w:r w:rsidRPr="004A3E2C">
        <w:t>density of non-route committed traffic</w:t>
      </w:r>
    </w:p>
    <w:p w:rsidR="00110756" w:rsidRPr="004A3E2C" w:rsidRDefault="00110756" w:rsidP="000B6995">
      <w:pPr>
        <w:pStyle w:val="Bullet2"/>
        <w:numPr>
          <w:ilvl w:val="0"/>
          <w:numId w:val="16"/>
          <w:ins w:id="1351" w:author="ernst" w:date="2016-10-25T10:15:00Z"/>
        </w:numPr>
        <w:rPr>
          <w:ins w:id="1352" w:author="ernst" w:date="2016-10-25T10:15:00Z"/>
        </w:rPr>
      </w:pPr>
      <w:ins w:id="1353" w:author="ernst" w:date="2016-10-25T10:15:00Z">
        <w:r w:rsidRPr="004A3E2C">
          <w:t>expected density in 10-20 year</w:t>
        </w:r>
      </w:ins>
    </w:p>
    <w:p w:rsidR="00110756" w:rsidRPr="004A3E2C" w:rsidRDefault="00110756" w:rsidP="00C33117">
      <w:pPr>
        <w:pStyle w:val="Bullet2"/>
        <w:numPr>
          <w:ilvl w:val="0"/>
          <w:numId w:val="16"/>
          <w:numberingChange w:id="1354" w:author="Unknown" w:date="2016-04-21T16:04:00Z" w:original="-"/>
        </w:numPr>
      </w:pPr>
      <w:r w:rsidRPr="004A3E2C">
        <w:t>traffic for construction and maintenance</w:t>
      </w:r>
    </w:p>
    <w:p w:rsidR="00110756" w:rsidRPr="004A3E2C" w:rsidRDefault="00110756" w:rsidP="00C33117">
      <w:pPr>
        <w:pStyle w:val="Bullet2"/>
        <w:numPr>
          <w:ilvl w:val="0"/>
          <w:numId w:val="16"/>
          <w:numberingChange w:id="1355" w:author="Unknown" w:date="2016-04-21T16:04:00Z" w:original="-"/>
        </w:numPr>
      </w:pPr>
      <w:r w:rsidRPr="004A3E2C">
        <w:t>anchoring areas, grade of utilisation, expected developments</w:t>
      </w:r>
    </w:p>
    <w:p w:rsidR="00110756" w:rsidRPr="00110756" w:rsidRDefault="00110756" w:rsidP="00C33117">
      <w:pPr>
        <w:pStyle w:val="Bullet1"/>
        <w:numPr>
          <w:numberingChange w:id="1356" w:author="Unknown" w:date="2016-04-21T16:04:00Z" w:original=""/>
        </w:numPr>
        <w:rPr>
          <w:lang w:val="en-GB"/>
          <w:rPrChange w:id="1357" w:author="Unknown">
            <w:rPr/>
          </w:rPrChange>
        </w:rPr>
      </w:pPr>
      <w:bookmarkStart w:id="1358" w:name="_Toc446066551"/>
      <w:r w:rsidRPr="00110756">
        <w:rPr>
          <w:sz w:val="22"/>
          <w:szCs w:val="22"/>
          <w:lang w:val="en-GB"/>
          <w:rPrChange w:id="1359" w:author="ernst" w:date="2016-10-24T17:08:00Z">
            <w:rPr>
              <w:color w:val="0000FF"/>
              <w:sz w:val="24"/>
              <w:szCs w:val="24"/>
              <w:u w:val="single"/>
            </w:rPr>
          </w:rPrChange>
        </w:rPr>
        <w:t>transport flows</w:t>
      </w:r>
      <w:bookmarkEnd w:id="1358"/>
    </w:p>
    <w:p w:rsidR="00110756" w:rsidRPr="004A3E2C" w:rsidRDefault="00110756" w:rsidP="00C33117">
      <w:pPr>
        <w:pStyle w:val="Bullet2"/>
        <w:numPr>
          <w:ilvl w:val="0"/>
          <w:numId w:val="16"/>
          <w:numberingChange w:id="1360" w:author="Unknown" w:date="2016-04-21T16:04:00Z" w:original="-"/>
        </w:numPr>
      </w:pPr>
      <w:r w:rsidRPr="004A3E2C">
        <w:t>Transport routes of crude and HFO, quantity/year</w:t>
      </w:r>
    </w:p>
    <w:p w:rsidR="00110756" w:rsidRPr="004A3E2C" w:rsidRDefault="00110756" w:rsidP="00C33117">
      <w:pPr>
        <w:pStyle w:val="Bullet2"/>
        <w:numPr>
          <w:ilvl w:val="0"/>
          <w:numId w:val="16"/>
          <w:numberingChange w:id="1361" w:author="Unknown" w:date="2016-04-21T16:04:00Z" w:original="-"/>
        </w:numPr>
      </w:pPr>
      <w:r w:rsidRPr="004A3E2C">
        <w:t xml:space="preserve">Ferry and Roro lines (frequency, number of </w:t>
      </w:r>
      <w:proofErr w:type="spellStart"/>
      <w:r w:rsidRPr="004A3E2C">
        <w:t>pax</w:t>
      </w:r>
      <w:proofErr w:type="spellEnd"/>
      <w:r w:rsidRPr="004A3E2C">
        <w:t>)</w:t>
      </w:r>
    </w:p>
    <w:p w:rsidR="00110756" w:rsidRPr="00110756" w:rsidRDefault="00110756" w:rsidP="00C33117">
      <w:pPr>
        <w:pStyle w:val="Bullet1"/>
        <w:numPr>
          <w:numberingChange w:id="1362" w:author="Unknown" w:date="2016-04-21T16:04:00Z" w:original=""/>
        </w:numPr>
        <w:rPr>
          <w:lang w:val="en-GB"/>
          <w:rPrChange w:id="1363" w:author="Unknown">
            <w:rPr/>
          </w:rPrChange>
        </w:rPr>
      </w:pPr>
      <w:bookmarkStart w:id="1364" w:name="_Toc446066552"/>
      <w:r w:rsidRPr="00110756">
        <w:rPr>
          <w:sz w:val="22"/>
          <w:szCs w:val="22"/>
          <w:lang w:val="en-GB"/>
          <w:rPrChange w:id="1365" w:author="ernst" w:date="2016-10-24T17:08:00Z">
            <w:rPr>
              <w:color w:val="0000FF"/>
              <w:sz w:val="24"/>
              <w:szCs w:val="24"/>
              <w:u w:val="single"/>
            </w:rPr>
          </w:rPrChange>
        </w:rPr>
        <w:t>Traffic services</w:t>
      </w:r>
      <w:bookmarkEnd w:id="1364"/>
    </w:p>
    <w:p w:rsidR="00110756" w:rsidRDefault="00110756" w:rsidP="00C33117">
      <w:pPr>
        <w:pStyle w:val="Bullet2"/>
        <w:numPr>
          <w:ilvl w:val="0"/>
          <w:numId w:val="16"/>
          <w:numberingChange w:id="1366" w:author="Unknown" w:date="2016-04-21T16:04:00Z" w:original="-"/>
        </w:numPr>
        <w:rPr>
          <w:ins w:id="1367" w:author="ernst" w:date="2016-10-25T10:16:00Z"/>
        </w:rPr>
      </w:pPr>
      <w:r w:rsidRPr="004A3E2C">
        <w:t xml:space="preserve">VTS </w:t>
      </w:r>
      <w:ins w:id="1368" w:author="ernst" w:date="2016-10-25T10:16:00Z">
        <w:r>
          <w:t>area</w:t>
        </w:r>
      </w:ins>
    </w:p>
    <w:p w:rsidR="00110756" w:rsidRPr="004A3E2C" w:rsidRDefault="00110756" w:rsidP="00C33117">
      <w:pPr>
        <w:pStyle w:val="Bullet2"/>
        <w:numPr>
          <w:ilvl w:val="0"/>
          <w:numId w:val="16"/>
          <w:ins w:id="1369" w:author="ernst" w:date="2016-10-25T10:16:00Z"/>
        </w:numPr>
        <w:rPr>
          <w:ins w:id="1370" w:author="ernst" w:date="2016-10-25T10:16:00Z"/>
        </w:rPr>
      </w:pPr>
      <w:ins w:id="1371" w:author="ernst" w:date="2016-10-25T10:16:00Z">
        <w:r>
          <w:t xml:space="preserve">GMDSS </w:t>
        </w:r>
        <w:r w:rsidRPr="004A3E2C">
          <w:t>coverage</w:t>
        </w:r>
      </w:ins>
    </w:p>
    <w:p w:rsidR="00110756" w:rsidRPr="004A3E2C" w:rsidDel="000B6995" w:rsidRDefault="00110756" w:rsidP="00C33117">
      <w:pPr>
        <w:pStyle w:val="Bullet2"/>
        <w:numPr>
          <w:ilvl w:val="0"/>
          <w:numId w:val="16"/>
          <w:numberingChange w:id="1372" w:author="Unknown" w:date="2016-04-21T16:04:00Z" w:original="-"/>
        </w:numPr>
        <w:rPr>
          <w:del w:id="1373" w:author="ernst" w:date="2016-10-25T10:17:00Z"/>
        </w:rPr>
      </w:pPr>
      <w:del w:id="1374" w:author="ernst" w:date="2016-10-25T10:17:00Z">
        <w:r w:rsidRPr="004A3E2C" w:rsidDel="000B6995">
          <w:delText>Radar coverage</w:delText>
        </w:r>
      </w:del>
    </w:p>
    <w:p w:rsidR="00110756" w:rsidRPr="004A3E2C" w:rsidDel="000B6995" w:rsidRDefault="00110756" w:rsidP="00C33117">
      <w:pPr>
        <w:pStyle w:val="Bullet2"/>
        <w:numPr>
          <w:ilvl w:val="0"/>
          <w:numId w:val="16"/>
          <w:numberingChange w:id="1375" w:author="Unknown" w:date="2016-04-21T16:04:00Z" w:original="-"/>
        </w:numPr>
        <w:rPr>
          <w:del w:id="1376" w:author="ernst" w:date="2016-10-25T10:17:00Z"/>
        </w:rPr>
      </w:pPr>
      <w:del w:id="1377" w:author="ernst" w:date="2016-10-25T10:17:00Z">
        <w:r w:rsidRPr="004A3E2C" w:rsidDel="000B6995">
          <w:delText>VHF coverage</w:delText>
        </w:r>
      </w:del>
    </w:p>
    <w:p w:rsidR="00110756" w:rsidRPr="004A3E2C" w:rsidRDefault="00110756" w:rsidP="00C33117">
      <w:pPr>
        <w:pStyle w:val="Bullet2"/>
        <w:numPr>
          <w:ilvl w:val="0"/>
          <w:numId w:val="16"/>
          <w:numberingChange w:id="1378" w:author="Unknown" w:date="2016-04-21T16:04:00Z" w:original="-"/>
        </w:numPr>
      </w:pPr>
      <w:r w:rsidRPr="004A3E2C">
        <w:t>Pilot embarkation/debarkation areas</w:t>
      </w:r>
    </w:p>
    <w:p w:rsidR="00110756" w:rsidRPr="004A3E2C" w:rsidRDefault="00110756" w:rsidP="00C33117">
      <w:pPr>
        <w:pStyle w:val="Bullet2"/>
        <w:numPr>
          <w:ilvl w:val="0"/>
          <w:numId w:val="16"/>
          <w:numberingChange w:id="1379" w:author="Unknown" w:date="2016-04-21T16:04:00Z" w:original="-"/>
        </w:numPr>
      </w:pPr>
      <w:r w:rsidRPr="004A3E2C">
        <w:t>Resilient PNT (coverage, accuracy)</w:t>
      </w:r>
    </w:p>
    <w:p w:rsidR="00110756" w:rsidRPr="00110756" w:rsidRDefault="00110756" w:rsidP="00C33117">
      <w:pPr>
        <w:pStyle w:val="Bullet1"/>
        <w:numPr>
          <w:numberingChange w:id="1380" w:author="Unknown" w:date="2016-04-21T16:04:00Z" w:original=""/>
        </w:numPr>
        <w:rPr>
          <w:lang w:val="en-GB"/>
          <w:rPrChange w:id="1381" w:author="Unknown">
            <w:rPr/>
          </w:rPrChange>
        </w:rPr>
      </w:pPr>
      <w:bookmarkStart w:id="1382" w:name="_Toc446066553"/>
      <w:r w:rsidRPr="00110756">
        <w:rPr>
          <w:sz w:val="22"/>
          <w:szCs w:val="22"/>
          <w:lang w:val="en-GB"/>
          <w:rPrChange w:id="1383" w:author="ernst" w:date="2016-10-24T17:08:00Z">
            <w:rPr>
              <w:color w:val="0000FF"/>
              <w:sz w:val="24"/>
              <w:szCs w:val="24"/>
              <w:u w:val="single"/>
            </w:rPr>
          </w:rPrChange>
        </w:rPr>
        <w:t>Fishing areas and access routes</w:t>
      </w:r>
      <w:bookmarkEnd w:id="1382"/>
    </w:p>
    <w:p w:rsidR="00110756" w:rsidRPr="004A3E2C" w:rsidRDefault="00110756" w:rsidP="00C33117">
      <w:pPr>
        <w:pStyle w:val="NormalBold"/>
        <w:rPr>
          <w:lang w:eastAsia="en-GB"/>
        </w:rPr>
      </w:pPr>
      <w:r w:rsidRPr="004A3E2C">
        <w:rPr>
          <w:lang w:eastAsia="en-GB"/>
        </w:rPr>
        <w:t>Offshore infrastructure</w:t>
      </w:r>
    </w:p>
    <w:p w:rsidR="00110756" w:rsidRPr="00110756" w:rsidRDefault="00110756" w:rsidP="00C33117">
      <w:pPr>
        <w:pStyle w:val="Bullet1"/>
        <w:numPr>
          <w:numberingChange w:id="1384" w:author="Unknown" w:date="2016-04-21T16:04:00Z" w:original=""/>
        </w:numPr>
        <w:rPr>
          <w:lang w:val="en-GB"/>
          <w:rPrChange w:id="1385" w:author="Unknown">
            <w:rPr/>
          </w:rPrChange>
        </w:rPr>
      </w:pPr>
      <w:bookmarkStart w:id="1386" w:name="_Toc446066554"/>
      <w:r w:rsidRPr="00110756">
        <w:rPr>
          <w:sz w:val="22"/>
          <w:szCs w:val="22"/>
          <w:lang w:val="en-GB"/>
          <w:rPrChange w:id="1387" w:author="ernst" w:date="2016-10-24T17:08:00Z">
            <w:rPr>
              <w:color w:val="0000FF"/>
              <w:sz w:val="24"/>
              <w:szCs w:val="24"/>
              <w:u w:val="single"/>
            </w:rPr>
          </w:rPrChange>
        </w:rPr>
        <w:t>Oil and gas</w:t>
      </w:r>
      <w:bookmarkEnd w:id="1386"/>
    </w:p>
    <w:p w:rsidR="00110756" w:rsidRPr="004A3E2C" w:rsidRDefault="00110756" w:rsidP="00C33117">
      <w:pPr>
        <w:pStyle w:val="Bullet2"/>
        <w:numPr>
          <w:ilvl w:val="0"/>
          <w:numId w:val="16"/>
          <w:numberingChange w:id="1388" w:author="Unknown" w:date="2016-04-21T16:04:00Z" w:original="-"/>
        </w:numPr>
      </w:pPr>
      <w:r w:rsidRPr="004A3E2C">
        <w:t>Platforms – existing, planned, decommissioning date</w:t>
      </w:r>
    </w:p>
    <w:p w:rsidR="00110756" w:rsidRPr="004A3E2C" w:rsidRDefault="00110756" w:rsidP="00C33117">
      <w:pPr>
        <w:pStyle w:val="Bullet2"/>
        <w:numPr>
          <w:ilvl w:val="0"/>
          <w:numId w:val="16"/>
          <w:numberingChange w:id="1389" w:author="Unknown" w:date="2016-04-21T16:04:00Z" w:original="-"/>
        </w:numPr>
      </w:pPr>
      <w:r w:rsidRPr="004A3E2C">
        <w:t>FPSOs</w:t>
      </w:r>
    </w:p>
    <w:p w:rsidR="00110756" w:rsidRPr="004A3E2C" w:rsidRDefault="00110756" w:rsidP="00C33117">
      <w:pPr>
        <w:pStyle w:val="Bullet2"/>
        <w:numPr>
          <w:ilvl w:val="0"/>
          <w:numId w:val="16"/>
          <w:numberingChange w:id="1390" w:author="Unknown" w:date="2016-04-21T16:04:00Z" w:original="-"/>
        </w:numPr>
      </w:pPr>
      <w:r w:rsidRPr="004A3E2C">
        <w:t>Safety areas</w:t>
      </w:r>
    </w:p>
    <w:p w:rsidR="00110756" w:rsidRPr="004A3E2C" w:rsidRDefault="00110756" w:rsidP="00C33117">
      <w:pPr>
        <w:pStyle w:val="Bullet2"/>
        <w:numPr>
          <w:ilvl w:val="0"/>
          <w:numId w:val="16"/>
          <w:numberingChange w:id="1391" w:author="Unknown" w:date="2016-04-21T16:04:00Z" w:original="-"/>
        </w:numPr>
      </w:pPr>
      <w:r w:rsidRPr="004A3E2C">
        <w:t>Helicopter clearance areas</w:t>
      </w:r>
    </w:p>
    <w:p w:rsidR="00110756" w:rsidRPr="004A3E2C" w:rsidRDefault="00110756" w:rsidP="00C33117">
      <w:pPr>
        <w:pStyle w:val="Bullet2"/>
        <w:numPr>
          <w:ilvl w:val="0"/>
          <w:numId w:val="16"/>
          <w:numberingChange w:id="1392" w:author="Unknown" w:date="2016-04-21T16:04:00Z" w:original="-"/>
        </w:numPr>
      </w:pPr>
      <w:r w:rsidRPr="004A3E2C">
        <w:lastRenderedPageBreak/>
        <w:t>pipelines</w:t>
      </w:r>
    </w:p>
    <w:p w:rsidR="00110756" w:rsidRPr="00110756" w:rsidRDefault="00110756" w:rsidP="00C33117">
      <w:pPr>
        <w:pStyle w:val="Bullet1"/>
        <w:numPr>
          <w:numberingChange w:id="1393" w:author="Unknown" w:date="2016-04-21T16:04:00Z" w:original=""/>
        </w:numPr>
        <w:rPr>
          <w:lang w:val="en-GB"/>
          <w:rPrChange w:id="1394" w:author="Unknown">
            <w:rPr/>
          </w:rPrChange>
        </w:rPr>
      </w:pPr>
      <w:bookmarkStart w:id="1395" w:name="_Toc446066555"/>
      <w:r w:rsidRPr="00110756">
        <w:rPr>
          <w:sz w:val="22"/>
          <w:szCs w:val="22"/>
          <w:lang w:val="en-GB"/>
          <w:rPrChange w:id="1396" w:author="ernst" w:date="2016-10-24T17:08:00Z">
            <w:rPr>
              <w:color w:val="0000FF"/>
              <w:sz w:val="24"/>
              <w:szCs w:val="24"/>
              <w:u w:val="single"/>
            </w:rPr>
          </w:rPrChange>
        </w:rPr>
        <w:t>Wind energy</w:t>
      </w:r>
      <w:bookmarkEnd w:id="1395"/>
    </w:p>
    <w:p w:rsidR="00110756" w:rsidRPr="004A3E2C" w:rsidRDefault="00110756" w:rsidP="00C33117">
      <w:pPr>
        <w:pStyle w:val="Bullet2"/>
        <w:numPr>
          <w:ilvl w:val="0"/>
          <w:numId w:val="16"/>
          <w:numberingChange w:id="1397" w:author="Unknown" w:date="2016-04-21T16:04:00Z" w:original="-"/>
        </w:numPr>
      </w:pPr>
      <w:r w:rsidRPr="004A3E2C">
        <w:t>Wind farms, positions of individual turbines</w:t>
      </w:r>
    </w:p>
    <w:p w:rsidR="00110756" w:rsidRPr="004A3E2C" w:rsidRDefault="00110756" w:rsidP="00C33117">
      <w:pPr>
        <w:pStyle w:val="Bullet2"/>
        <w:numPr>
          <w:ilvl w:val="0"/>
          <w:numId w:val="16"/>
          <w:numberingChange w:id="1398" w:author="Unknown" w:date="2016-04-21T16:04:00Z" w:original="-"/>
        </w:numPr>
      </w:pPr>
      <w:r w:rsidRPr="004A3E2C">
        <w:t>Base stations</w:t>
      </w:r>
    </w:p>
    <w:p w:rsidR="00110756" w:rsidRPr="004A3E2C" w:rsidRDefault="00110756" w:rsidP="00C33117">
      <w:pPr>
        <w:pStyle w:val="Bullet2"/>
        <w:numPr>
          <w:ilvl w:val="0"/>
          <w:numId w:val="16"/>
          <w:numberingChange w:id="1399" w:author="Unknown" w:date="2016-04-21T16:04:00Z" w:original="-"/>
        </w:numPr>
      </w:pPr>
      <w:r w:rsidRPr="004A3E2C">
        <w:t>Cables</w:t>
      </w:r>
    </w:p>
    <w:p w:rsidR="00110756" w:rsidRPr="00110756" w:rsidRDefault="00110756" w:rsidP="00C33117">
      <w:pPr>
        <w:pStyle w:val="Bullet1"/>
        <w:numPr>
          <w:numberingChange w:id="1400" w:author="Unknown" w:date="2016-04-21T16:04:00Z" w:original=""/>
        </w:numPr>
        <w:rPr>
          <w:lang w:val="en-GB"/>
          <w:rPrChange w:id="1401" w:author="Unknown">
            <w:rPr/>
          </w:rPrChange>
        </w:rPr>
      </w:pPr>
      <w:bookmarkStart w:id="1402" w:name="_Toc446066556"/>
      <w:r w:rsidRPr="00110756">
        <w:rPr>
          <w:sz w:val="22"/>
          <w:szCs w:val="22"/>
          <w:lang w:val="en-GB"/>
          <w:rPrChange w:id="1403" w:author="ernst" w:date="2016-10-24T17:08:00Z">
            <w:rPr>
              <w:color w:val="0000FF"/>
              <w:sz w:val="24"/>
              <w:szCs w:val="24"/>
              <w:u w:val="single"/>
            </w:rPr>
          </w:rPrChange>
        </w:rPr>
        <w:t>Wave energy</w:t>
      </w:r>
      <w:bookmarkEnd w:id="1402"/>
    </w:p>
    <w:p w:rsidR="00110756" w:rsidRPr="00110756" w:rsidRDefault="00110756" w:rsidP="00C33117">
      <w:pPr>
        <w:pStyle w:val="Bullet1"/>
        <w:numPr>
          <w:numberingChange w:id="1404" w:author="Unknown" w:date="2016-04-21T16:04:00Z" w:original=""/>
        </w:numPr>
        <w:rPr>
          <w:lang w:val="en-GB"/>
          <w:rPrChange w:id="1405" w:author="Unknown">
            <w:rPr/>
          </w:rPrChange>
        </w:rPr>
      </w:pPr>
      <w:bookmarkStart w:id="1406" w:name="_Toc446066557"/>
      <w:r w:rsidRPr="00110756">
        <w:rPr>
          <w:sz w:val="22"/>
          <w:szCs w:val="22"/>
          <w:lang w:val="en-GB"/>
          <w:rPrChange w:id="1407" w:author="ernst" w:date="2016-10-24T17:08:00Z">
            <w:rPr>
              <w:color w:val="0000FF"/>
              <w:sz w:val="24"/>
              <w:szCs w:val="24"/>
              <w:u w:val="single"/>
            </w:rPr>
          </w:rPrChange>
        </w:rPr>
        <w:t>Tidal energy</w:t>
      </w:r>
      <w:bookmarkEnd w:id="1406"/>
    </w:p>
    <w:p w:rsidR="00110756" w:rsidRPr="00110756" w:rsidRDefault="00110756" w:rsidP="00C33117">
      <w:pPr>
        <w:pStyle w:val="Bullet1"/>
        <w:numPr>
          <w:numberingChange w:id="1408" w:author="Unknown" w:date="2016-04-21T16:04:00Z" w:original=""/>
        </w:numPr>
        <w:rPr>
          <w:lang w:val="en-GB"/>
          <w:rPrChange w:id="1409" w:author="Unknown">
            <w:rPr/>
          </w:rPrChange>
        </w:rPr>
      </w:pPr>
      <w:bookmarkStart w:id="1410" w:name="_Toc446066558"/>
      <w:r w:rsidRPr="00110756">
        <w:rPr>
          <w:sz w:val="22"/>
          <w:szCs w:val="22"/>
          <w:lang w:val="en-GB"/>
          <w:rPrChange w:id="1411" w:author="ernst" w:date="2016-10-24T17:08:00Z">
            <w:rPr>
              <w:color w:val="0000FF"/>
              <w:sz w:val="24"/>
              <w:szCs w:val="24"/>
              <w:u w:val="single"/>
            </w:rPr>
          </w:rPrChange>
        </w:rPr>
        <w:t>Aquaculture</w:t>
      </w:r>
      <w:bookmarkEnd w:id="1410"/>
    </w:p>
    <w:p w:rsidR="00110756" w:rsidRPr="004A3E2C" w:rsidRDefault="00110756" w:rsidP="00C33117">
      <w:pPr>
        <w:pStyle w:val="NormalBold"/>
        <w:rPr>
          <w:lang w:eastAsia="en-GB"/>
        </w:rPr>
      </w:pPr>
      <w:r w:rsidRPr="004A3E2C">
        <w:rPr>
          <w:lang w:eastAsia="en-GB"/>
        </w:rPr>
        <w:t>Ecology</w:t>
      </w:r>
    </w:p>
    <w:p w:rsidR="00110756" w:rsidRPr="00110756" w:rsidRDefault="00110756" w:rsidP="00C33117">
      <w:pPr>
        <w:pStyle w:val="Bullet1"/>
        <w:numPr>
          <w:numberingChange w:id="1412" w:author="Unknown" w:date="2016-04-21T16:04:00Z" w:original=""/>
        </w:numPr>
        <w:rPr>
          <w:lang w:val="en-GB"/>
          <w:rPrChange w:id="1413" w:author="Unknown">
            <w:rPr/>
          </w:rPrChange>
        </w:rPr>
      </w:pPr>
      <w:bookmarkStart w:id="1414" w:name="_Toc446066559"/>
      <w:r w:rsidRPr="00110756">
        <w:rPr>
          <w:sz w:val="22"/>
          <w:szCs w:val="22"/>
          <w:lang w:val="en-GB"/>
          <w:rPrChange w:id="1415" w:author="ernst" w:date="2016-10-24T17:08:00Z">
            <w:rPr>
              <w:color w:val="0000FF"/>
              <w:sz w:val="24"/>
              <w:szCs w:val="24"/>
              <w:u w:val="single"/>
            </w:rPr>
          </w:rPrChange>
        </w:rPr>
        <w:t>Marine Protected Areas</w:t>
      </w:r>
      <w:bookmarkEnd w:id="1414"/>
    </w:p>
    <w:p w:rsidR="00110756" w:rsidRPr="00110756" w:rsidRDefault="00110756" w:rsidP="00C33117">
      <w:pPr>
        <w:pStyle w:val="Bullet1"/>
        <w:numPr>
          <w:numberingChange w:id="1416" w:author="Unknown" w:date="2016-04-21T16:04:00Z" w:original=""/>
        </w:numPr>
        <w:rPr>
          <w:lang w:val="en-GB"/>
          <w:rPrChange w:id="1417" w:author="Unknown">
            <w:rPr/>
          </w:rPrChange>
        </w:rPr>
      </w:pPr>
      <w:bookmarkStart w:id="1418" w:name="_Toc446066560"/>
      <w:r w:rsidRPr="00110756">
        <w:rPr>
          <w:sz w:val="22"/>
          <w:szCs w:val="22"/>
          <w:lang w:val="en-GB"/>
          <w:rPrChange w:id="1419" w:author="ernst" w:date="2016-10-24T17:08:00Z">
            <w:rPr>
              <w:color w:val="0000FF"/>
              <w:sz w:val="24"/>
              <w:szCs w:val="24"/>
              <w:u w:val="single"/>
            </w:rPr>
          </w:rPrChange>
        </w:rPr>
        <w:t>Natura2000 areas</w:t>
      </w:r>
      <w:bookmarkEnd w:id="1418"/>
    </w:p>
    <w:p w:rsidR="00110756" w:rsidRPr="00110756" w:rsidRDefault="00110756" w:rsidP="00C33117">
      <w:pPr>
        <w:pStyle w:val="Bullet1"/>
        <w:numPr>
          <w:numberingChange w:id="1420" w:author="Unknown" w:date="2016-04-21T16:04:00Z" w:original=""/>
        </w:numPr>
        <w:rPr>
          <w:lang w:val="en-GB"/>
          <w:rPrChange w:id="1421" w:author="Unknown">
            <w:rPr/>
          </w:rPrChange>
        </w:rPr>
      </w:pPr>
      <w:bookmarkStart w:id="1422" w:name="_Toc446066561"/>
      <w:r w:rsidRPr="00110756">
        <w:rPr>
          <w:sz w:val="22"/>
          <w:szCs w:val="22"/>
          <w:lang w:val="en-GB"/>
          <w:rPrChange w:id="1423" w:author="ernst" w:date="2016-10-24T17:08:00Z">
            <w:rPr>
              <w:color w:val="0000FF"/>
              <w:sz w:val="24"/>
              <w:szCs w:val="24"/>
              <w:u w:val="single"/>
            </w:rPr>
          </w:rPrChange>
        </w:rPr>
        <w:t>Ecological sensitive areas</w:t>
      </w:r>
      <w:bookmarkEnd w:id="1422"/>
    </w:p>
    <w:p w:rsidR="00110756" w:rsidRPr="004A3E2C" w:rsidRDefault="00110756" w:rsidP="00C33117">
      <w:pPr>
        <w:pStyle w:val="NormalBold"/>
        <w:rPr>
          <w:lang w:eastAsia="en-GB"/>
        </w:rPr>
      </w:pPr>
      <w:r w:rsidRPr="004A3E2C">
        <w:rPr>
          <w:lang w:eastAsia="en-GB"/>
        </w:rPr>
        <w:t>Other</w:t>
      </w:r>
    </w:p>
    <w:p w:rsidR="00110756" w:rsidRPr="00110756" w:rsidRDefault="00110756" w:rsidP="00C33117">
      <w:pPr>
        <w:pStyle w:val="Bullet1"/>
        <w:numPr>
          <w:numberingChange w:id="1424" w:author="Unknown" w:date="2016-04-21T16:04:00Z" w:original=""/>
        </w:numPr>
        <w:rPr>
          <w:lang w:val="en-GB"/>
          <w:rPrChange w:id="1425" w:author="Unknown">
            <w:rPr/>
          </w:rPrChange>
        </w:rPr>
      </w:pPr>
      <w:bookmarkStart w:id="1426" w:name="_Toc446066562"/>
      <w:r w:rsidRPr="00110756">
        <w:rPr>
          <w:sz w:val="22"/>
          <w:szCs w:val="22"/>
          <w:lang w:val="en-GB"/>
          <w:rPrChange w:id="1427" w:author="ernst" w:date="2016-10-24T17:08:00Z">
            <w:rPr>
              <w:color w:val="0000FF"/>
              <w:sz w:val="24"/>
              <w:szCs w:val="24"/>
              <w:u w:val="single"/>
            </w:rPr>
          </w:rPrChange>
        </w:rPr>
        <w:t>(Historical) ship wrecks</w:t>
      </w:r>
      <w:bookmarkEnd w:id="1426"/>
    </w:p>
    <w:p w:rsidR="00110756" w:rsidRPr="00110756" w:rsidRDefault="00110756" w:rsidP="00C33117">
      <w:pPr>
        <w:pStyle w:val="Bullet1"/>
        <w:numPr>
          <w:numberingChange w:id="1428" w:author="Unknown" w:date="2016-04-21T16:04:00Z" w:original=""/>
        </w:numPr>
        <w:rPr>
          <w:lang w:val="en-GB"/>
          <w:rPrChange w:id="1429" w:author="Unknown">
            <w:rPr/>
          </w:rPrChange>
        </w:rPr>
      </w:pPr>
      <w:bookmarkStart w:id="1430" w:name="_Toc446066563"/>
      <w:r w:rsidRPr="00110756">
        <w:rPr>
          <w:sz w:val="22"/>
          <w:szCs w:val="22"/>
          <w:lang w:val="en-GB"/>
          <w:rPrChange w:id="1431" w:author="ernst" w:date="2016-10-24T17:08:00Z">
            <w:rPr>
              <w:color w:val="0000FF"/>
              <w:sz w:val="24"/>
              <w:szCs w:val="24"/>
              <w:u w:val="single"/>
            </w:rPr>
          </w:rPrChange>
        </w:rPr>
        <w:t>Military exercise areas</w:t>
      </w:r>
      <w:bookmarkEnd w:id="1430"/>
    </w:p>
    <w:p w:rsidR="00110756" w:rsidRPr="00110756" w:rsidRDefault="00110756" w:rsidP="00C33117">
      <w:pPr>
        <w:pStyle w:val="Bullet1"/>
        <w:numPr>
          <w:numberingChange w:id="1432" w:author="Unknown" w:date="2016-04-21T16:04:00Z" w:original=""/>
        </w:numPr>
        <w:rPr>
          <w:lang w:val="en-GB"/>
          <w:rPrChange w:id="1433" w:author="Unknown">
            <w:rPr/>
          </w:rPrChange>
        </w:rPr>
      </w:pPr>
      <w:bookmarkStart w:id="1434" w:name="_Toc446066564"/>
      <w:r w:rsidRPr="00110756">
        <w:rPr>
          <w:sz w:val="22"/>
          <w:szCs w:val="22"/>
          <w:lang w:val="en-GB"/>
          <w:rPrChange w:id="1435" w:author="ernst" w:date="2016-10-24T17:08:00Z">
            <w:rPr>
              <w:color w:val="0000FF"/>
              <w:sz w:val="24"/>
              <w:szCs w:val="24"/>
              <w:u w:val="single"/>
            </w:rPr>
          </w:rPrChange>
        </w:rPr>
        <w:t>Etc.</w:t>
      </w:r>
      <w:bookmarkEnd w:id="1434"/>
    </w:p>
    <w:p w:rsidR="00110756" w:rsidRPr="004A3E2C" w:rsidRDefault="00110756" w:rsidP="00C33117">
      <w:pPr>
        <w:pStyle w:val="NormalBold"/>
      </w:pPr>
      <w:r w:rsidRPr="004A3E2C">
        <w:br w:type="page"/>
      </w:r>
      <w:proofErr w:type="gramStart"/>
      <w:r w:rsidRPr="004A3E2C">
        <w:lastRenderedPageBreak/>
        <w:t>acronyms</w:t>
      </w:r>
      <w:proofErr w:type="gramEnd"/>
      <w:r w:rsidRPr="004A3E2C">
        <w:t xml:space="preserve"> and abbreviations</w:t>
      </w:r>
    </w:p>
    <w:p w:rsidR="00110756" w:rsidRPr="00110756" w:rsidRDefault="00110756" w:rsidP="00C33117">
      <w:pPr>
        <w:pStyle w:val="BodyText"/>
        <w:rPr>
          <w:lang w:val="en-GB" w:eastAsia="de-DE"/>
          <w:rPrChange w:id="1436" w:author="Unknown">
            <w:rPr>
              <w:lang w:eastAsia="de-DE"/>
            </w:rPr>
          </w:rPrChange>
        </w:rPr>
      </w:pPr>
    </w:p>
    <w:p w:rsidR="00110756" w:rsidRPr="004A3E2C" w:rsidRDefault="00110756" w:rsidP="00C33117">
      <w:pPr>
        <w:rPr>
          <w:lang w:eastAsia="de-DE"/>
        </w:rPr>
      </w:pPr>
      <w:r w:rsidRPr="004A3E2C">
        <w:rPr>
          <w:lang w:eastAsia="de-DE"/>
        </w:rPr>
        <w:t>AIS – Automatic Identification System</w:t>
      </w:r>
    </w:p>
    <w:p w:rsidR="00110756" w:rsidRPr="004A3E2C" w:rsidRDefault="00110756" w:rsidP="00C33117">
      <w:pPr>
        <w:rPr>
          <w:lang w:eastAsia="de-DE"/>
        </w:rPr>
      </w:pPr>
      <w:r w:rsidRPr="004A3E2C">
        <w:rPr>
          <w:lang w:eastAsia="de-DE"/>
        </w:rPr>
        <w:t>AtoN – Aid(s) to Navigation</w:t>
      </w:r>
    </w:p>
    <w:p w:rsidR="00110756" w:rsidRPr="004A3E2C" w:rsidRDefault="00110756" w:rsidP="00C33117">
      <w:pPr>
        <w:rPr>
          <w:lang w:eastAsia="de-DE"/>
        </w:rPr>
      </w:pPr>
      <w:r w:rsidRPr="004A3E2C">
        <w:rPr>
          <w:lang w:eastAsia="de-DE"/>
        </w:rPr>
        <w:t>GIS – Geographic Information System</w:t>
      </w:r>
    </w:p>
    <w:p w:rsidR="00110756" w:rsidRPr="004A3E2C" w:rsidRDefault="00110756" w:rsidP="00C33117">
      <w:r w:rsidRPr="004A3E2C">
        <w:t xml:space="preserve">GNSS – Global Navigational Satellite System  </w:t>
      </w:r>
    </w:p>
    <w:p w:rsidR="00110756" w:rsidRPr="004A3E2C" w:rsidRDefault="00110756" w:rsidP="000B6995">
      <w:pPr>
        <w:numPr>
          <w:ins w:id="1437" w:author="ernst" w:date="2016-10-25T10:18:00Z"/>
        </w:numPr>
        <w:rPr>
          <w:ins w:id="1438" w:author="ernst" w:date="2016-10-25T10:18:00Z"/>
        </w:rPr>
      </w:pPr>
      <w:ins w:id="1439" w:author="ernst" w:date="2016-10-25T10:18:00Z">
        <w:r>
          <w:t>MSDI – Marit</w:t>
        </w:r>
      </w:ins>
      <w:ins w:id="1440" w:author="ernst" w:date="2016-10-25T10:19:00Z">
        <w:r>
          <w:t>i</w:t>
        </w:r>
      </w:ins>
      <w:ins w:id="1441" w:author="ernst" w:date="2016-10-25T10:18:00Z">
        <w:r>
          <w:t>me Spatial Data Infrastructure</w:t>
        </w:r>
      </w:ins>
    </w:p>
    <w:p w:rsidR="00110756" w:rsidRDefault="00110756" w:rsidP="00C33117">
      <w:pPr>
        <w:rPr>
          <w:ins w:id="1442" w:author="ernst" w:date="2016-10-25T10:18:00Z"/>
        </w:rPr>
      </w:pPr>
      <w:r w:rsidRPr="004A3E2C">
        <w:t>MSI – Maritime Safety Information</w:t>
      </w:r>
    </w:p>
    <w:p w:rsidR="00110756" w:rsidRPr="004A3E2C" w:rsidDel="000B6995" w:rsidRDefault="00110756" w:rsidP="00C33117">
      <w:pPr>
        <w:numPr>
          <w:ins w:id="1443" w:author="ernst" w:date="2016-10-25T10:18:00Z"/>
        </w:numPr>
        <w:rPr>
          <w:del w:id="1444" w:author="ernst" w:date="2016-10-25T10:18:00Z"/>
        </w:rPr>
      </w:pPr>
    </w:p>
    <w:p w:rsidR="00110756" w:rsidRPr="004A3E2C" w:rsidRDefault="00110756" w:rsidP="00C33117">
      <w:pPr>
        <w:rPr>
          <w:lang w:eastAsia="de-DE"/>
        </w:rPr>
      </w:pPr>
      <w:r w:rsidRPr="004A3E2C">
        <w:rPr>
          <w:lang w:eastAsia="de-DE"/>
        </w:rPr>
        <w:t>MSP – Marine Spatial Planning</w:t>
      </w:r>
    </w:p>
    <w:p w:rsidR="00110756" w:rsidRPr="004A3E2C" w:rsidRDefault="00110756" w:rsidP="00C33117">
      <w:pPr>
        <w:rPr>
          <w:lang w:eastAsia="de-DE"/>
        </w:rPr>
      </w:pPr>
      <w:r w:rsidRPr="004A3E2C">
        <w:rPr>
          <w:lang w:eastAsia="de-DE"/>
        </w:rPr>
        <w:t>MSP – Maritime Spatial Planning</w:t>
      </w:r>
    </w:p>
    <w:p w:rsidR="00110756" w:rsidRPr="004A3E2C" w:rsidRDefault="00110756" w:rsidP="00C33117">
      <w:pPr>
        <w:rPr>
          <w:lang w:eastAsia="de-DE"/>
        </w:rPr>
      </w:pPr>
      <w:r w:rsidRPr="004A3E2C">
        <w:rPr>
          <w:lang w:eastAsia="de-DE"/>
        </w:rPr>
        <w:t>MSP – Also: Maritime Services Portfolio as used in e-Navigation</w:t>
      </w:r>
    </w:p>
    <w:p w:rsidR="00110756" w:rsidRPr="004A3E2C" w:rsidRDefault="00110756" w:rsidP="00C33117">
      <w:pPr>
        <w:rPr>
          <w:lang w:eastAsia="de-DE"/>
        </w:rPr>
      </w:pPr>
      <w:r w:rsidRPr="004A3E2C">
        <w:rPr>
          <w:lang w:eastAsia="de-DE"/>
        </w:rPr>
        <w:t>OREI – Offshore Renewable Energy Installation</w:t>
      </w:r>
    </w:p>
    <w:p w:rsidR="00110756" w:rsidRPr="004A3E2C" w:rsidRDefault="00110756" w:rsidP="00C33117">
      <w:pPr>
        <w:rPr>
          <w:lang w:eastAsia="de-DE"/>
        </w:rPr>
      </w:pPr>
      <w:r w:rsidRPr="004A3E2C">
        <w:rPr>
          <w:lang w:eastAsia="de-DE"/>
        </w:rPr>
        <w:t>TSS – Traffic Separation Scheme</w:t>
      </w:r>
    </w:p>
    <w:p w:rsidR="00110756" w:rsidRPr="004A3E2C" w:rsidRDefault="00110756" w:rsidP="00C33117">
      <w:pPr>
        <w:rPr>
          <w:lang w:eastAsia="de-DE"/>
        </w:rPr>
      </w:pPr>
      <w:proofErr w:type="gramStart"/>
      <w:r w:rsidRPr="004A3E2C">
        <w:rPr>
          <w:lang w:eastAsia="de-DE"/>
        </w:rPr>
        <w:t>UNCLOS – United Nations Convention on the Law of the Sea.</w:t>
      </w:r>
      <w:proofErr w:type="gramEnd"/>
    </w:p>
    <w:p w:rsidR="00110756" w:rsidRPr="004A3E2C" w:rsidRDefault="00110756" w:rsidP="00C33117">
      <w:pPr>
        <w:rPr>
          <w:lang w:eastAsia="de-DE"/>
        </w:rPr>
      </w:pPr>
      <w:r w:rsidRPr="004A3E2C">
        <w:rPr>
          <w:lang w:eastAsia="de-DE"/>
        </w:rPr>
        <w:t>VTS – Vessel Traffic Services</w:t>
      </w:r>
    </w:p>
    <w:p w:rsidR="00110756" w:rsidRPr="00110756" w:rsidRDefault="00110756" w:rsidP="00C33117">
      <w:pPr>
        <w:pStyle w:val="BodyText"/>
        <w:rPr>
          <w:lang w:val="en-GB"/>
          <w:rPrChange w:id="1445" w:author="Unknown">
            <w:rPr/>
          </w:rPrChange>
        </w:rPr>
      </w:pPr>
      <w:r w:rsidRPr="005E0000">
        <w:rPr>
          <w:lang w:val="en-GB"/>
        </w:rPr>
        <w:br w:type="page"/>
      </w:r>
    </w:p>
    <w:p w:rsidR="00110756" w:rsidRPr="00110756" w:rsidRDefault="00110756" w:rsidP="00C33117">
      <w:pPr>
        <w:pStyle w:val="BodyText"/>
        <w:rPr>
          <w:lang w:val="en-GB"/>
          <w:rPrChange w:id="1446" w:author="Unknown">
            <w:rPr/>
          </w:rPrChange>
        </w:rPr>
      </w:pPr>
    </w:p>
    <w:sectPr w:rsidR="00110756" w:rsidRPr="00110756" w:rsidSect="00110756">
      <w:headerReference w:type="default" r:id="rId14"/>
      <w:footerReference w:type="default" r:id="rId15"/>
      <w:headerReference w:type="first" r:id="rId16"/>
      <w:pgSz w:w="11906" w:h="16838" w:code="9"/>
      <w:pgMar w:top="1361" w:right="1191" w:bottom="1361" w:left="1191" w:header="567" w:footer="567" w:gutter="0"/>
      <w:cols w:space="708"/>
      <w:titlePg/>
      <w:docGrid w:linePitch="360"/>
      <w:sectPrChange w:id="1447" w:author="ernst" w:date="2016-10-24T13:50:00Z">
        <w:sectPr w:rsidR="00110756" w:rsidRPr="00110756" w:rsidSect="00110756">
          <w:pgSz w:w="12240" w:h="15840" w:code="0"/>
          <w:pgMar w:top="1440" w:right="1800" w:bottom="1440" w:left="1800" w:header="720" w:footer="720" w:gutter="0"/>
          <w:cols w:space="720"/>
          <w:titlePg w:val="0"/>
        </w:sectPr>
      </w:sectPrChang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72" w:author="ernst" w:date="2016-10-24T13:57:00Z" w:initials="e">
    <w:p w:rsidR="00110756" w:rsidRDefault="00110756">
      <w:pPr>
        <w:pStyle w:val="CommentText"/>
      </w:pPr>
      <w:r>
        <w:rPr>
          <w:rStyle w:val="CommentReference"/>
          <w:rFonts w:cs="Arial"/>
        </w:rPr>
        <w:annotationRef/>
      </w:r>
      <w:r>
        <w:t>(</w:t>
      </w:r>
      <w:proofErr w:type="gramStart"/>
      <w:r>
        <w:t>VTS:</w:t>
      </w:r>
      <w:proofErr w:type="gramEnd"/>
      <w:r>
        <w:t xml:space="preserve">) </w:t>
      </w:r>
      <w:r w:rsidRPr="005C7A7F">
        <w:t>No need to have a Conclusion at the end of a Guideline. Propose delete.</w:t>
      </w:r>
    </w:p>
  </w:comment>
  <w:comment w:id="1099" w:author="ernst" w:date="2016-10-24T14:00:00Z" w:initials="e">
    <w:p w:rsidR="00110756" w:rsidRPr="005C7A7F" w:rsidRDefault="00110756" w:rsidP="00AB59AB">
      <w:pPr>
        <w:pStyle w:val="NoSpacing"/>
      </w:pPr>
      <w:r>
        <w:annotationRef/>
      </w:r>
      <w:r>
        <w:t>(</w:t>
      </w:r>
      <w:proofErr w:type="gramStart"/>
      <w:r>
        <w:t>VTS:</w:t>
      </w:r>
      <w:proofErr w:type="gramEnd"/>
      <w:r>
        <w:t xml:space="preserve">) </w:t>
      </w:r>
      <w:r w:rsidRPr="005C7A7F">
        <w:t>Links to Relevant Sources:</w:t>
      </w:r>
    </w:p>
    <w:p w:rsidR="00110756" w:rsidRPr="005C7A7F" w:rsidRDefault="00110756" w:rsidP="00AB59AB">
      <w:pPr>
        <w:pStyle w:val="NoSpacing"/>
      </w:pPr>
      <w:r w:rsidRPr="005C7A7F">
        <w:t>Global Ocean Commission – where is Somerville College?</w:t>
      </w:r>
    </w:p>
    <w:p w:rsidR="00110756" w:rsidRPr="005C7A7F" w:rsidRDefault="00110756" w:rsidP="00AB59AB">
      <w:pPr>
        <w:pStyle w:val="NoSpacing"/>
      </w:pPr>
      <w:r w:rsidRPr="005C7A7F">
        <w:t>PIANC (the World Organisation for Waterborne Transport Infrastructure) – type of Organisation and where is it based?</w:t>
      </w:r>
    </w:p>
    <w:p w:rsidR="00110756" w:rsidRDefault="00110756" w:rsidP="00AB59AB">
      <w:pPr>
        <w:pStyle w:val="CommentText"/>
      </w:pPr>
      <w:r w:rsidRPr="005C7A7F">
        <w:t xml:space="preserve">The Nautical Institute - type of </w:t>
      </w:r>
      <w:proofErr w:type="spellStart"/>
      <w:r w:rsidRPr="005C7A7F">
        <w:t>Organisation</w:t>
      </w:r>
      <w:proofErr w:type="spellEnd"/>
      <w:r w:rsidRPr="005C7A7F">
        <w:t xml:space="preserve"> and where is it based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63B" w:rsidRDefault="0074463B" w:rsidP="00C33117">
      <w:r>
        <w:separator/>
      </w:r>
    </w:p>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1A6CD6"/>
    <w:p w:rsidR="0074463B" w:rsidRDefault="0074463B" w:rsidP="001A6CD6"/>
    <w:p w:rsidR="0074463B" w:rsidRDefault="0074463B" w:rsidP="001A6CD6"/>
  </w:endnote>
  <w:endnote w:type="continuationSeparator" w:id="0">
    <w:p w:rsidR="0074463B" w:rsidRDefault="0074463B" w:rsidP="00C33117">
      <w:r>
        <w:continuationSeparator/>
      </w:r>
    </w:p>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1A6CD6"/>
    <w:p w:rsidR="0074463B" w:rsidRDefault="0074463B" w:rsidP="001A6CD6"/>
    <w:p w:rsidR="0074463B" w:rsidRDefault="0074463B" w:rsidP="001A6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756" w:rsidRDefault="00110756" w:rsidP="00092503">
    <w:pPr>
      <w:pStyle w:val="Footer"/>
    </w:pPr>
    <w:r w:rsidRPr="008136BC">
      <w:tab/>
    </w:r>
    <w:r w:rsidRPr="00306BF8">
      <w:t xml:space="preserve">Page </w:t>
    </w:r>
    <w:r w:rsidR="0074463B">
      <w:fldChar w:fldCharType="begin"/>
    </w:r>
    <w:r w:rsidR="0074463B">
      <w:instrText xml:space="preserve"> PAGE </w:instrText>
    </w:r>
    <w:r w:rsidR="0074463B">
      <w:fldChar w:fldCharType="separate"/>
    </w:r>
    <w:r w:rsidR="00392869">
      <w:rPr>
        <w:noProof/>
      </w:rPr>
      <w:t>32</w:t>
    </w:r>
    <w:r w:rsidR="0074463B">
      <w:rPr>
        <w:noProof/>
      </w:rPr>
      <w:fldChar w:fldCharType="end"/>
    </w:r>
    <w:r w:rsidRPr="00306BF8">
      <w:t xml:space="preserve"> of </w:t>
    </w:r>
    <w:r w:rsidR="0074463B">
      <w:fldChar w:fldCharType="begin"/>
    </w:r>
    <w:r w:rsidR="0074463B">
      <w:instrText xml:space="preserve"> NUMPAGES </w:instrText>
    </w:r>
    <w:r w:rsidR="0074463B">
      <w:fldChar w:fldCharType="separate"/>
    </w:r>
    <w:r w:rsidR="00392869">
      <w:rPr>
        <w:noProof/>
      </w:rPr>
      <w:t>32</w:t>
    </w:r>
    <w:r w:rsidR="0074463B">
      <w:rPr>
        <w:noProof/>
      </w:rPr>
      <w:fldChar w:fldCharType="end"/>
    </w:r>
  </w:p>
  <w:p w:rsidR="00110756" w:rsidRDefault="00110756" w:rsidP="001A6C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63B" w:rsidRDefault="0074463B" w:rsidP="00C33117">
      <w:r>
        <w:separator/>
      </w:r>
    </w:p>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1A6CD6"/>
    <w:p w:rsidR="0074463B" w:rsidRDefault="0074463B" w:rsidP="001A6CD6"/>
    <w:p w:rsidR="0074463B" w:rsidRDefault="0074463B" w:rsidP="001A6CD6"/>
  </w:footnote>
  <w:footnote w:type="continuationSeparator" w:id="0">
    <w:p w:rsidR="0074463B" w:rsidRDefault="0074463B" w:rsidP="00C33117">
      <w:r>
        <w:continuationSeparator/>
      </w:r>
    </w:p>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1A6CD6"/>
    <w:p w:rsidR="0074463B" w:rsidRDefault="0074463B" w:rsidP="001A6CD6"/>
    <w:p w:rsidR="0074463B" w:rsidRDefault="0074463B" w:rsidP="001A6CD6"/>
  </w:footnote>
  <w:footnote w:id="1">
    <w:p w:rsidR="00110756" w:rsidRDefault="00110756">
      <w:pPr>
        <w:pStyle w:val="FootnoteText"/>
      </w:pPr>
      <w:ins w:id="335" w:author="ernst" w:date="2016-10-27T10:17:00Z">
        <w:r>
          <w:rPr>
            <w:rStyle w:val="FootnoteReference"/>
            <w:rFonts w:cs="Arial"/>
          </w:rPr>
          <w:footnoteRef/>
        </w:r>
        <w:r>
          <w:t xml:space="preserve"> Note that the acronym MSP is also used for Maritime Services Portfolio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756" w:rsidRDefault="00110756" w:rsidP="00C33117">
    <w:pPr>
      <w:pStyle w:val="Style1"/>
      <w:rPr>
        <w:highlight w:val="yellow"/>
      </w:rPr>
    </w:pPr>
    <w:r w:rsidRPr="00EE0AC4">
      <w:rPr>
        <w:highlight w:val="yellow"/>
      </w:rPr>
      <w:t>Guideline #### – [Guideline on Navigational Safety within Marine Spatial Planning]</w:t>
    </w:r>
  </w:p>
  <w:p w:rsidR="00110756" w:rsidRDefault="00110756" w:rsidP="00092503">
    <w:pPr>
      <w:pStyle w:val="Style1"/>
    </w:pPr>
    <w:r w:rsidRPr="00EE0AC4">
      <w:rPr>
        <w:highlight w:val="yellow"/>
      </w:rPr>
      <w:t>May 2015 - initial [date – as required]</w:t>
    </w:r>
  </w:p>
  <w:p w:rsidR="00110756" w:rsidRDefault="00110756" w:rsidP="001A6C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756" w:rsidRPr="00114E85" w:rsidRDefault="00110756" w:rsidP="00C33117">
    <w:pPr>
      <w:pStyle w:val="Header"/>
      <w:rPr>
        <w:lang w:val="en-GB"/>
      </w:rPr>
    </w:pPr>
    <w:r>
      <w:tab/>
    </w:r>
    <w:r>
      <w:tab/>
    </w:r>
    <w:r w:rsidR="00392869">
      <w:t>ARM6-8.4.3 (</w:t>
    </w:r>
    <w:r w:rsidR="009344A5">
      <w:t>ARM5-12.2.4</w:t>
    </w:r>
    <w:r>
      <w:rPr>
        <w:lang w:val="en-GB"/>
      </w:rPr>
      <w:t>)</w:t>
    </w:r>
    <w:r w:rsidRPr="00114E85">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E2FD4A"/>
    <w:lvl w:ilvl="0">
      <w:start w:val="1"/>
      <w:numFmt w:val="decimal"/>
      <w:pStyle w:val="Bullet2"/>
      <w:lvlText w:val="%1."/>
      <w:lvlJc w:val="left"/>
      <w:pPr>
        <w:tabs>
          <w:tab w:val="num" w:pos="360"/>
        </w:tabs>
        <w:ind w:left="360" w:hanging="360"/>
      </w:pPr>
    </w:lvl>
  </w:abstractNum>
  <w:abstractNum w:abstractNumId="1">
    <w:nsid w:val="FFFFFF89"/>
    <w:multiLevelType w:val="singleLevel"/>
    <w:tmpl w:val="431CDB80"/>
    <w:lvl w:ilvl="0">
      <w:start w:val="1"/>
      <w:numFmt w:val="bullet"/>
      <w:lvlText w:val=""/>
      <w:lvlJc w:val="left"/>
      <w:pPr>
        <w:tabs>
          <w:tab w:val="num" w:pos="360"/>
        </w:tabs>
        <w:ind w:left="360" w:hanging="360"/>
      </w:pPr>
      <w:rPr>
        <w:rFonts w:ascii="Symbol" w:hAnsi="Symbol" w:cs="Symbol" w:hint="default"/>
      </w:rPr>
    </w:lvl>
  </w:abstractNum>
  <w:abstractNum w:abstractNumId="2">
    <w:nsid w:val="0204137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07BC66F4"/>
    <w:multiLevelType w:val="hybridMultilevel"/>
    <w:tmpl w:val="FD2AB8B2"/>
    <w:lvl w:ilvl="0" w:tplc="8F9E2C54">
      <w:start w:val="1"/>
      <w:numFmt w:val="bullet"/>
      <w:lvlText w:val="-"/>
      <w:lvlJc w:val="left"/>
      <w:pPr>
        <w:ind w:left="1352" w:hanging="360"/>
      </w:pPr>
      <w:rPr>
        <w:rFonts w:ascii="Arial" w:hAnsi="Arial" w:cs="Arial"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start w:val="1"/>
      <w:numFmt w:val="bullet"/>
      <w:lvlText w:val=""/>
      <w:lvlJc w:val="left"/>
      <w:pPr>
        <w:tabs>
          <w:tab w:val="num" w:pos="2760"/>
        </w:tabs>
        <w:ind w:left="2760" w:hanging="360"/>
      </w:pPr>
      <w:rPr>
        <w:rFonts w:ascii="Wingdings" w:hAnsi="Wingdings" w:cs="Wingdings" w:hint="default"/>
      </w:rPr>
    </w:lvl>
    <w:lvl w:ilvl="3" w:tplc="08090001">
      <w:start w:val="1"/>
      <w:numFmt w:val="bullet"/>
      <w:lvlText w:val=""/>
      <w:lvlJc w:val="left"/>
      <w:pPr>
        <w:tabs>
          <w:tab w:val="num" w:pos="3480"/>
        </w:tabs>
        <w:ind w:left="3480" w:hanging="360"/>
      </w:pPr>
      <w:rPr>
        <w:rFonts w:ascii="Symbol" w:hAnsi="Symbol" w:cs="Symbol" w:hint="default"/>
      </w:rPr>
    </w:lvl>
    <w:lvl w:ilvl="4" w:tplc="08090003">
      <w:start w:val="1"/>
      <w:numFmt w:val="bullet"/>
      <w:lvlText w:val="o"/>
      <w:lvlJc w:val="left"/>
      <w:pPr>
        <w:tabs>
          <w:tab w:val="num" w:pos="4200"/>
        </w:tabs>
        <w:ind w:left="4200" w:hanging="360"/>
      </w:pPr>
      <w:rPr>
        <w:rFonts w:ascii="Courier New" w:hAnsi="Courier New" w:cs="Courier New" w:hint="default"/>
      </w:rPr>
    </w:lvl>
    <w:lvl w:ilvl="5" w:tplc="08090005">
      <w:start w:val="1"/>
      <w:numFmt w:val="bullet"/>
      <w:lvlText w:val=""/>
      <w:lvlJc w:val="left"/>
      <w:pPr>
        <w:tabs>
          <w:tab w:val="num" w:pos="4920"/>
        </w:tabs>
        <w:ind w:left="4920" w:hanging="360"/>
      </w:pPr>
      <w:rPr>
        <w:rFonts w:ascii="Wingdings" w:hAnsi="Wingdings" w:cs="Wingdings" w:hint="default"/>
      </w:rPr>
    </w:lvl>
    <w:lvl w:ilvl="6" w:tplc="08090001">
      <w:start w:val="1"/>
      <w:numFmt w:val="bullet"/>
      <w:lvlText w:val=""/>
      <w:lvlJc w:val="left"/>
      <w:pPr>
        <w:tabs>
          <w:tab w:val="num" w:pos="5640"/>
        </w:tabs>
        <w:ind w:left="5640" w:hanging="360"/>
      </w:pPr>
      <w:rPr>
        <w:rFonts w:ascii="Symbol" w:hAnsi="Symbol" w:cs="Symbol" w:hint="default"/>
      </w:rPr>
    </w:lvl>
    <w:lvl w:ilvl="7" w:tplc="08090003">
      <w:start w:val="1"/>
      <w:numFmt w:val="bullet"/>
      <w:lvlText w:val="o"/>
      <w:lvlJc w:val="left"/>
      <w:pPr>
        <w:tabs>
          <w:tab w:val="num" w:pos="6360"/>
        </w:tabs>
        <w:ind w:left="6360" w:hanging="360"/>
      </w:pPr>
      <w:rPr>
        <w:rFonts w:ascii="Courier New" w:hAnsi="Courier New" w:cs="Courier New" w:hint="default"/>
      </w:rPr>
    </w:lvl>
    <w:lvl w:ilvl="8" w:tplc="08090005">
      <w:start w:val="1"/>
      <w:numFmt w:val="bullet"/>
      <w:lvlText w:val=""/>
      <w:lvlJc w:val="left"/>
      <w:pPr>
        <w:tabs>
          <w:tab w:val="num" w:pos="7080"/>
        </w:tabs>
        <w:ind w:left="7080" w:hanging="360"/>
      </w:pPr>
      <w:rPr>
        <w:rFonts w:ascii="Wingdings" w:hAnsi="Wingdings" w:cs="Wingdings" w:hint="default"/>
      </w:rPr>
    </w:lvl>
  </w:abstractNum>
  <w:abstractNum w:abstractNumId="5">
    <w:nsid w:val="0AF32BB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101D5C91"/>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19C37E91"/>
    <w:multiLevelType w:val="multilevel"/>
    <w:tmpl w:val="011C049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233E2F9D"/>
    <w:multiLevelType w:val="hybridMultilevel"/>
    <w:tmpl w:val="97E6DBBC"/>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0">
    <w:nsid w:val="23984740"/>
    <w:multiLevelType w:val="hybridMultilevel"/>
    <w:tmpl w:val="354062F0"/>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1">
    <w:nsid w:val="24587BF9"/>
    <w:multiLevelType w:val="multilevel"/>
    <w:tmpl w:val="0409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881200B"/>
    <w:multiLevelType w:val="hybridMultilevel"/>
    <w:tmpl w:val="0EF8881E"/>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4">
    <w:nsid w:val="311653D5"/>
    <w:multiLevelType w:val="multilevel"/>
    <w:tmpl w:val="A4700AB0"/>
    <w:lvl w:ilvl="0">
      <w:start w:val="1"/>
      <w:numFmt w:val="bullet"/>
      <w:pStyle w:val="Lijstalinea1"/>
      <w:lvlText w:val=""/>
      <w:lvlJc w:val="left"/>
      <w:pPr>
        <w:ind w:left="454" w:hanging="227"/>
      </w:pPr>
      <w:rPr>
        <w:rFonts w:ascii="Symbol" w:hAnsi="Symbol" w:cs="Symbol" w:hint="default"/>
      </w:rPr>
    </w:lvl>
    <w:lvl w:ilvl="1">
      <w:start w:val="1"/>
      <w:numFmt w:val="bullet"/>
      <w:lvlText w:val="-"/>
      <w:lvlJc w:val="left"/>
      <w:pPr>
        <w:ind w:left="681" w:hanging="227"/>
      </w:pPr>
      <w:rPr>
        <w:rFonts w:ascii="Verdana" w:hAnsi="Verdana" w:cs="Verdana" w:hint="default"/>
      </w:rPr>
    </w:lvl>
    <w:lvl w:ilvl="2">
      <w:start w:val="1"/>
      <w:numFmt w:val="bullet"/>
      <w:lvlText w:val=""/>
      <w:lvlJc w:val="left"/>
      <w:pPr>
        <w:ind w:left="908" w:hanging="227"/>
      </w:pPr>
      <w:rPr>
        <w:rFonts w:ascii="Symbol" w:hAnsi="Symbol" w:cs="Symbol" w:hint="default"/>
        <w:color w:val="auto"/>
      </w:rPr>
    </w:lvl>
    <w:lvl w:ilvl="3">
      <w:start w:val="1"/>
      <w:numFmt w:val="bullet"/>
      <w:lvlText w:val="-"/>
      <w:lvlJc w:val="left"/>
      <w:pPr>
        <w:ind w:left="1135" w:hanging="227"/>
      </w:pPr>
      <w:rPr>
        <w:rFonts w:ascii="Verdana" w:hAnsi="Verdana" w:cs="Verdana" w:hint="default"/>
      </w:rPr>
    </w:lvl>
    <w:lvl w:ilvl="4">
      <w:start w:val="1"/>
      <w:numFmt w:val="bullet"/>
      <w:lvlText w:val=""/>
      <w:lvlJc w:val="left"/>
      <w:pPr>
        <w:ind w:left="1362" w:hanging="227"/>
      </w:pPr>
      <w:rPr>
        <w:rFonts w:ascii="Symbol" w:hAnsi="Symbol" w:cs="Symbol" w:hint="default"/>
      </w:rPr>
    </w:lvl>
    <w:lvl w:ilvl="5">
      <w:start w:val="1"/>
      <w:numFmt w:val="bullet"/>
      <w:lvlText w:val="-"/>
      <w:lvlJc w:val="left"/>
      <w:pPr>
        <w:ind w:left="1589" w:hanging="227"/>
      </w:pPr>
      <w:rPr>
        <w:rFonts w:ascii="Verdana" w:hAnsi="Verdana" w:cs="Verdana" w:hint="default"/>
      </w:rPr>
    </w:lvl>
    <w:lvl w:ilvl="6">
      <w:start w:val="1"/>
      <w:numFmt w:val="bullet"/>
      <w:lvlText w:val=""/>
      <w:lvlJc w:val="left"/>
      <w:pPr>
        <w:ind w:left="1816" w:hanging="227"/>
      </w:pPr>
      <w:rPr>
        <w:rFonts w:ascii="Symbol" w:hAnsi="Symbol" w:cs="Symbol" w:hint="default"/>
      </w:rPr>
    </w:lvl>
    <w:lvl w:ilvl="7">
      <w:start w:val="1"/>
      <w:numFmt w:val="bullet"/>
      <w:lvlText w:val="-"/>
      <w:lvlJc w:val="left"/>
      <w:pPr>
        <w:ind w:left="2043" w:hanging="227"/>
      </w:pPr>
      <w:rPr>
        <w:rFonts w:ascii="Verdana" w:hAnsi="Verdana" w:cs="Verdana" w:hint="default"/>
      </w:rPr>
    </w:lvl>
    <w:lvl w:ilvl="8">
      <w:start w:val="1"/>
      <w:numFmt w:val="bullet"/>
      <w:lvlText w:val=""/>
      <w:lvlJc w:val="left"/>
      <w:pPr>
        <w:ind w:left="2270" w:hanging="227"/>
      </w:pPr>
      <w:rPr>
        <w:rFonts w:ascii="Symbol" w:hAnsi="Symbol" w:cs="Symbol" w:hint="default"/>
        <w:color w:val="auto"/>
      </w:rPr>
    </w:lvl>
  </w:abstractNum>
  <w:abstractNum w:abstractNumId="15">
    <w:nsid w:val="31F5371D"/>
    <w:multiLevelType w:val="multilevel"/>
    <w:tmpl w:val="367A78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33916D7B"/>
    <w:multiLevelType w:val="multilevel"/>
    <w:tmpl w:val="0409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29B8FA58"/>
    <w:lvl w:ilvl="0">
      <w:start w:val="1"/>
      <w:numFmt w:val="upperLetter"/>
      <w:pStyle w:val="AppendixHeading2"/>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lvl>
    <w:lvl w:ilvl="2" w:tplc="0809001B">
      <w:start w:val="1"/>
      <w:numFmt w:val="lowerRoman"/>
      <w:lvlText w:val="%3."/>
      <w:lvlJc w:val="right"/>
      <w:pPr>
        <w:ind w:left="9314" w:hanging="180"/>
      </w:pPr>
    </w:lvl>
    <w:lvl w:ilvl="3" w:tplc="0809000F">
      <w:start w:val="1"/>
      <w:numFmt w:val="decimal"/>
      <w:lvlText w:val="%4."/>
      <w:lvlJc w:val="left"/>
      <w:pPr>
        <w:ind w:left="10034" w:hanging="360"/>
      </w:pPr>
    </w:lvl>
    <w:lvl w:ilvl="4" w:tplc="08090019">
      <w:start w:val="1"/>
      <w:numFmt w:val="lowerLetter"/>
      <w:lvlText w:val="%5."/>
      <w:lvlJc w:val="left"/>
      <w:pPr>
        <w:ind w:left="10754" w:hanging="360"/>
      </w:pPr>
    </w:lvl>
    <w:lvl w:ilvl="5" w:tplc="0809001B">
      <w:start w:val="1"/>
      <w:numFmt w:val="lowerRoman"/>
      <w:lvlText w:val="%6."/>
      <w:lvlJc w:val="right"/>
      <w:pPr>
        <w:ind w:left="11474" w:hanging="180"/>
      </w:pPr>
    </w:lvl>
    <w:lvl w:ilvl="6" w:tplc="0809000F">
      <w:start w:val="1"/>
      <w:numFmt w:val="decimal"/>
      <w:lvlText w:val="%7."/>
      <w:lvlJc w:val="left"/>
      <w:pPr>
        <w:ind w:left="12194" w:hanging="360"/>
      </w:pPr>
    </w:lvl>
    <w:lvl w:ilvl="7" w:tplc="08090019">
      <w:start w:val="1"/>
      <w:numFmt w:val="lowerLetter"/>
      <w:lvlText w:val="%8."/>
      <w:lvlJc w:val="left"/>
      <w:pPr>
        <w:ind w:left="12914" w:hanging="360"/>
      </w:pPr>
    </w:lvl>
    <w:lvl w:ilvl="8" w:tplc="0809001B">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800"/>
        </w:tabs>
        <w:ind w:left="80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CF10C26"/>
    <w:multiLevelType w:val="hybridMultilevel"/>
    <w:tmpl w:val="A0869F72"/>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5FD21F5"/>
    <w:multiLevelType w:val="multilevel"/>
    <w:tmpl w:val="04090023"/>
    <w:lvl w:ilvl="0">
      <w:start w:val="1"/>
      <w:numFmt w:val="upperRoman"/>
      <w:lvlText w:val="Article %1."/>
      <w:lvlJc w:val="left"/>
      <w:pPr>
        <w:tabs>
          <w:tab w:val="num" w:pos="1800"/>
        </w:tabs>
      </w:pPr>
    </w:lvl>
    <w:lvl w:ilvl="1">
      <w:start w:val="1"/>
      <w:numFmt w:val="decimalZero"/>
      <w:isLgl/>
      <w:lvlText w:val="Section %1.%2"/>
      <w:lvlJc w:val="left"/>
      <w:pPr>
        <w:tabs>
          <w:tab w:val="num" w:pos="180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cs="Arial" w:hint="default"/>
        <w:b w:val="0"/>
        <w:bCs w:val="0"/>
        <w:i w:val="0"/>
        <w:iCs w:val="0"/>
        <w:sz w:val="22"/>
        <w:szCs w:val="22"/>
      </w:rPr>
    </w:lvl>
    <w:lvl w:ilvl="1">
      <w:start w:val="1"/>
      <w:numFmt w:val="lowerLetter"/>
      <w:lvlText w:val="%2"/>
      <w:lvlJc w:val="left"/>
      <w:pPr>
        <w:tabs>
          <w:tab w:val="num" w:pos="2268"/>
        </w:tabs>
        <w:ind w:left="2268" w:hanging="567"/>
      </w:pPr>
      <w:rPr>
        <w:rFonts w:ascii="Arial" w:hAnsi="Arial" w:cs="Arial" w:hint="default"/>
        <w:b w:val="0"/>
        <w:bCs w:val="0"/>
        <w:i w:val="0"/>
        <w:iCs w:val="0"/>
        <w:sz w:val="22"/>
        <w:szCs w:val="22"/>
      </w:rPr>
    </w:lvl>
    <w:lvl w:ilvl="2">
      <w:start w:val="1"/>
      <w:numFmt w:val="lowerRoman"/>
      <w:pStyle w:val="List1indent2"/>
      <w:lvlText w:val="%3"/>
      <w:lvlJc w:val="left"/>
      <w:pPr>
        <w:tabs>
          <w:tab w:val="num" w:pos="1701"/>
        </w:tabs>
        <w:ind w:left="1134"/>
      </w:pPr>
      <w:rPr>
        <w:rFonts w:ascii="Arial" w:hAnsi="Arial" w:cs="Arial" w:hint="default"/>
        <w:b w:val="0"/>
        <w:bCs w:val="0"/>
        <w:i w:val="0"/>
        <w:iCs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60585238"/>
    <w:multiLevelType w:val="multilevel"/>
    <w:tmpl w:val="B11C275C"/>
    <w:lvl w:ilvl="0">
      <w:start w:val="1"/>
      <w:numFmt w:val="upperLetter"/>
      <w:pStyle w:val="Annex"/>
      <w:lvlText w:val="ANNEX %1"/>
      <w:lvlJc w:val="left"/>
      <w:pPr>
        <w:tabs>
          <w:tab w:val="num" w:pos="1843"/>
        </w:tabs>
        <w:ind w:left="1843" w:hanging="1701"/>
      </w:pPr>
      <w:rPr>
        <w:rFonts w:ascii="Arial Bold" w:hAnsi="Arial Bold" w:cs="Arial Bold" w:hint="default"/>
        <w:b/>
        <w:bCs/>
        <w:i w:val="0"/>
        <w:iCs w:val="0"/>
        <w:caps w:val="0"/>
        <w:smallCaps w:val="0"/>
        <w:strike w:val="0"/>
        <w:dstrike w:val="0"/>
        <w:vanish w:val="0"/>
        <w:spacing w:val="0"/>
        <w:kern w:val="0"/>
        <w:position w:val="0"/>
        <w:sz w:val="24"/>
        <w:szCs w:val="24"/>
        <w:u w:val="none"/>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34C1CBF"/>
    <w:multiLevelType w:val="singleLevel"/>
    <w:tmpl w:val="F5FEC14A"/>
    <w:lvl w:ilvl="0">
      <w:start w:val="1"/>
      <w:numFmt w:val="decimal"/>
      <w:lvlText w:val="Figure %1"/>
      <w:lvlJc w:val="left"/>
      <w:pPr>
        <w:tabs>
          <w:tab w:val="num" w:pos="3334"/>
        </w:tabs>
        <w:ind w:left="3334" w:hanging="1134"/>
      </w:pPr>
      <w:rPr>
        <w:rFonts w:ascii="Arial" w:hAnsi="Arial" w:cs="Arial" w:hint="default"/>
        <w:b w:val="0"/>
        <w:bCs w:val="0"/>
        <w:i/>
        <w:iCs/>
        <w:sz w:val="22"/>
        <w:szCs w:val="22"/>
      </w:rPr>
    </w:lvl>
  </w:abstractNum>
  <w:abstractNum w:abstractNumId="26">
    <w:nsid w:val="69EF4EBC"/>
    <w:multiLevelType w:val="hybridMultilevel"/>
    <w:tmpl w:val="2EC2552C"/>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1">
      <w:start w:val="1"/>
      <w:numFmt w:val="bullet"/>
      <w:lvlText w:val=""/>
      <w:lvlJc w:val="left"/>
      <w:pPr>
        <w:tabs>
          <w:tab w:val="num" w:pos="2160"/>
        </w:tabs>
        <w:ind w:left="2160" w:hanging="360"/>
      </w:pPr>
      <w:rPr>
        <w:rFonts w:ascii="Symbol" w:hAnsi="Symbol" w:cs="Symbol"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nsid w:val="78BA4B1E"/>
    <w:multiLevelType w:val="multilevel"/>
    <w:tmpl w:val="FE6C3A72"/>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3"/>
  </w:num>
  <w:num w:numId="14">
    <w:abstractNumId w:val="12"/>
  </w:num>
  <w:num w:numId="15">
    <w:abstractNumId w:val="19"/>
  </w:num>
  <w:num w:numId="16">
    <w:abstractNumId w:val="4"/>
  </w:num>
  <w:num w:numId="17">
    <w:abstractNumId w:val="27"/>
  </w:num>
  <w:num w:numId="18">
    <w:abstractNumId w:val="18"/>
  </w:num>
  <w:num w:numId="19">
    <w:abstractNumId w:val="25"/>
  </w:num>
  <w:num w:numId="20">
    <w:abstractNumId w:val="28"/>
  </w:num>
  <w:num w:numId="21">
    <w:abstractNumId w:val="23"/>
  </w:num>
  <w:num w:numId="22">
    <w:abstractNumId w:val="8"/>
  </w:num>
  <w:num w:numId="23">
    <w:abstractNumId w:val="21"/>
  </w:num>
  <w:num w:numId="24">
    <w:abstractNumId w:val="17"/>
  </w:num>
  <w:num w:numId="25">
    <w:abstractNumId w:val="7"/>
  </w:num>
  <w:num w:numId="26">
    <w:abstractNumId w:val="24"/>
  </w:num>
  <w:num w:numId="27">
    <w:abstractNumId w:val="14"/>
  </w:num>
  <w:num w:numId="28">
    <w:abstractNumId w:val="26"/>
  </w:num>
  <w:num w:numId="29">
    <w:abstractNumId w:val="13"/>
  </w:num>
  <w:num w:numId="30">
    <w:abstractNumId w:val="9"/>
  </w:num>
  <w:num w:numId="31">
    <w:abstractNumId w:val="10"/>
  </w:num>
  <w:num w:numId="32">
    <w:abstractNumId w:val="20"/>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4"/>
  </w:num>
  <w:num w:numId="40">
    <w:abstractNumId w:val="4"/>
  </w:num>
  <w:num w:numId="41">
    <w:abstractNumId w:val="4"/>
  </w:num>
  <w:num w:numId="42">
    <w:abstractNumId w:val="2"/>
  </w:num>
  <w:num w:numId="43">
    <w:abstractNumId w:val="11"/>
  </w:num>
  <w:num w:numId="44">
    <w:abstractNumId w:val="6"/>
  </w:num>
  <w:num w:numId="45">
    <w:abstractNumId w:val="16"/>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displayBackgroundShape/>
  <w:embedSystemFonts/>
  <w:proofState w:spelling="clean" w:grammar="clean"/>
  <w:trackRevisions/>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CDF"/>
    <w:rsid w:val="000054A7"/>
    <w:rsid w:val="00012454"/>
    <w:rsid w:val="00012633"/>
    <w:rsid w:val="00017200"/>
    <w:rsid w:val="00020096"/>
    <w:rsid w:val="00021848"/>
    <w:rsid w:val="00023141"/>
    <w:rsid w:val="00027B15"/>
    <w:rsid w:val="0003203D"/>
    <w:rsid w:val="00032948"/>
    <w:rsid w:val="000420D8"/>
    <w:rsid w:val="00043CE5"/>
    <w:rsid w:val="000448A8"/>
    <w:rsid w:val="00054D08"/>
    <w:rsid w:val="000558E2"/>
    <w:rsid w:val="0006463B"/>
    <w:rsid w:val="00070849"/>
    <w:rsid w:val="000767D1"/>
    <w:rsid w:val="00081D84"/>
    <w:rsid w:val="00081D94"/>
    <w:rsid w:val="0008408B"/>
    <w:rsid w:val="00090EB6"/>
    <w:rsid w:val="00092503"/>
    <w:rsid w:val="0009465C"/>
    <w:rsid w:val="00094C47"/>
    <w:rsid w:val="000A0817"/>
    <w:rsid w:val="000A22A0"/>
    <w:rsid w:val="000A30BE"/>
    <w:rsid w:val="000A7CE3"/>
    <w:rsid w:val="000B14D5"/>
    <w:rsid w:val="000B1F61"/>
    <w:rsid w:val="000B2A83"/>
    <w:rsid w:val="000B2ABA"/>
    <w:rsid w:val="000B39A5"/>
    <w:rsid w:val="000B6995"/>
    <w:rsid w:val="000B7048"/>
    <w:rsid w:val="000C08B8"/>
    <w:rsid w:val="000C1D47"/>
    <w:rsid w:val="000C38C5"/>
    <w:rsid w:val="000C41F6"/>
    <w:rsid w:val="000C7ED4"/>
    <w:rsid w:val="000D29E1"/>
    <w:rsid w:val="000D3750"/>
    <w:rsid w:val="000E43E7"/>
    <w:rsid w:val="000E5062"/>
    <w:rsid w:val="000E5455"/>
    <w:rsid w:val="000E5899"/>
    <w:rsid w:val="000E7AA7"/>
    <w:rsid w:val="000E7C50"/>
    <w:rsid w:val="000F1F78"/>
    <w:rsid w:val="000F440F"/>
    <w:rsid w:val="000F4582"/>
    <w:rsid w:val="000F60E2"/>
    <w:rsid w:val="000F7138"/>
    <w:rsid w:val="00101406"/>
    <w:rsid w:val="0010249F"/>
    <w:rsid w:val="0010385E"/>
    <w:rsid w:val="00103CDB"/>
    <w:rsid w:val="00107FF8"/>
    <w:rsid w:val="00110756"/>
    <w:rsid w:val="00110CF6"/>
    <w:rsid w:val="00112420"/>
    <w:rsid w:val="00112ADA"/>
    <w:rsid w:val="00114E85"/>
    <w:rsid w:val="00121CD5"/>
    <w:rsid w:val="00126198"/>
    <w:rsid w:val="00127641"/>
    <w:rsid w:val="0013596B"/>
    <w:rsid w:val="00135AB3"/>
    <w:rsid w:val="00137085"/>
    <w:rsid w:val="001400E8"/>
    <w:rsid w:val="00140766"/>
    <w:rsid w:val="00146576"/>
    <w:rsid w:val="00150A84"/>
    <w:rsid w:val="00153B76"/>
    <w:rsid w:val="001578B9"/>
    <w:rsid w:val="00157F04"/>
    <w:rsid w:val="00160B5F"/>
    <w:rsid w:val="00162C42"/>
    <w:rsid w:val="00170B42"/>
    <w:rsid w:val="00174FF0"/>
    <w:rsid w:val="00177316"/>
    <w:rsid w:val="001826AB"/>
    <w:rsid w:val="0018319E"/>
    <w:rsid w:val="00185F9F"/>
    <w:rsid w:val="0018656F"/>
    <w:rsid w:val="00190B2B"/>
    <w:rsid w:val="001A2B50"/>
    <w:rsid w:val="001A6CD6"/>
    <w:rsid w:val="001B37FD"/>
    <w:rsid w:val="001B3F23"/>
    <w:rsid w:val="001B4521"/>
    <w:rsid w:val="001B682B"/>
    <w:rsid w:val="001C2CFF"/>
    <w:rsid w:val="001D38B7"/>
    <w:rsid w:val="001D3B7C"/>
    <w:rsid w:val="001D5DFD"/>
    <w:rsid w:val="001E76B3"/>
    <w:rsid w:val="001F5A5C"/>
    <w:rsid w:val="00200699"/>
    <w:rsid w:val="00207DD1"/>
    <w:rsid w:val="002104A6"/>
    <w:rsid w:val="00214913"/>
    <w:rsid w:val="00214B9D"/>
    <w:rsid w:val="0021632E"/>
    <w:rsid w:val="0022017F"/>
    <w:rsid w:val="00220DFA"/>
    <w:rsid w:val="002224A6"/>
    <w:rsid w:val="00223312"/>
    <w:rsid w:val="00227908"/>
    <w:rsid w:val="00230C67"/>
    <w:rsid w:val="0023298B"/>
    <w:rsid w:val="00233CC2"/>
    <w:rsid w:val="00237E6A"/>
    <w:rsid w:val="002402D8"/>
    <w:rsid w:val="00242637"/>
    <w:rsid w:val="00243DC3"/>
    <w:rsid w:val="00244044"/>
    <w:rsid w:val="0024677F"/>
    <w:rsid w:val="00250529"/>
    <w:rsid w:val="00252D0E"/>
    <w:rsid w:val="00257BF4"/>
    <w:rsid w:val="00261D13"/>
    <w:rsid w:val="00264F7B"/>
    <w:rsid w:val="00271653"/>
    <w:rsid w:val="0027412C"/>
    <w:rsid w:val="00277327"/>
    <w:rsid w:val="00280E5A"/>
    <w:rsid w:val="00281F47"/>
    <w:rsid w:val="002835AA"/>
    <w:rsid w:val="002835CE"/>
    <w:rsid w:val="002908FB"/>
    <w:rsid w:val="0029491D"/>
    <w:rsid w:val="002966E9"/>
    <w:rsid w:val="00297CF0"/>
    <w:rsid w:val="002A31FC"/>
    <w:rsid w:val="002A3A9D"/>
    <w:rsid w:val="002A6AAB"/>
    <w:rsid w:val="002B08EB"/>
    <w:rsid w:val="002B31DF"/>
    <w:rsid w:val="002B4786"/>
    <w:rsid w:val="002B5F52"/>
    <w:rsid w:val="002C0626"/>
    <w:rsid w:val="002C219B"/>
    <w:rsid w:val="002C2B40"/>
    <w:rsid w:val="002C3670"/>
    <w:rsid w:val="002D00C0"/>
    <w:rsid w:val="002D013F"/>
    <w:rsid w:val="002D53CB"/>
    <w:rsid w:val="002D68BD"/>
    <w:rsid w:val="002D6AE7"/>
    <w:rsid w:val="002D771C"/>
    <w:rsid w:val="002E36A1"/>
    <w:rsid w:val="002E7C84"/>
    <w:rsid w:val="002E7CE7"/>
    <w:rsid w:val="002F0E79"/>
    <w:rsid w:val="002F3C29"/>
    <w:rsid w:val="002F5E76"/>
    <w:rsid w:val="002F66AD"/>
    <w:rsid w:val="002F7535"/>
    <w:rsid w:val="00300BD6"/>
    <w:rsid w:val="00303ADB"/>
    <w:rsid w:val="00304322"/>
    <w:rsid w:val="0030433C"/>
    <w:rsid w:val="00306BF8"/>
    <w:rsid w:val="00307C7B"/>
    <w:rsid w:val="00311509"/>
    <w:rsid w:val="00311C6F"/>
    <w:rsid w:val="00315138"/>
    <w:rsid w:val="00317D7F"/>
    <w:rsid w:val="00321BD4"/>
    <w:rsid w:val="00326539"/>
    <w:rsid w:val="0032752D"/>
    <w:rsid w:val="0033024B"/>
    <w:rsid w:val="003302AD"/>
    <w:rsid w:val="00331C24"/>
    <w:rsid w:val="003350ED"/>
    <w:rsid w:val="0033748F"/>
    <w:rsid w:val="003374D5"/>
    <w:rsid w:val="00342B85"/>
    <w:rsid w:val="00344B22"/>
    <w:rsid w:val="00344B28"/>
    <w:rsid w:val="00345460"/>
    <w:rsid w:val="00351380"/>
    <w:rsid w:val="00356966"/>
    <w:rsid w:val="00362BC7"/>
    <w:rsid w:val="003649AD"/>
    <w:rsid w:val="0036761F"/>
    <w:rsid w:val="0037081C"/>
    <w:rsid w:val="00371BEF"/>
    <w:rsid w:val="00371D83"/>
    <w:rsid w:val="00373CE0"/>
    <w:rsid w:val="00373E94"/>
    <w:rsid w:val="00380C7B"/>
    <w:rsid w:val="00380DFA"/>
    <w:rsid w:val="003834E0"/>
    <w:rsid w:val="0038407D"/>
    <w:rsid w:val="0039093A"/>
    <w:rsid w:val="00392869"/>
    <w:rsid w:val="0039299D"/>
    <w:rsid w:val="00395AC6"/>
    <w:rsid w:val="00395D68"/>
    <w:rsid w:val="00396D98"/>
    <w:rsid w:val="003A075A"/>
    <w:rsid w:val="003A2960"/>
    <w:rsid w:val="003A38D4"/>
    <w:rsid w:val="003A4769"/>
    <w:rsid w:val="003A4AC7"/>
    <w:rsid w:val="003B475C"/>
    <w:rsid w:val="003C25A1"/>
    <w:rsid w:val="003D3785"/>
    <w:rsid w:val="003E1C29"/>
    <w:rsid w:val="003E5F16"/>
    <w:rsid w:val="003E6E3C"/>
    <w:rsid w:val="003F23D2"/>
    <w:rsid w:val="003F5FA9"/>
    <w:rsid w:val="004034A8"/>
    <w:rsid w:val="00407551"/>
    <w:rsid w:val="004111B9"/>
    <w:rsid w:val="004130F0"/>
    <w:rsid w:val="004132FA"/>
    <w:rsid w:val="004168DA"/>
    <w:rsid w:val="004206A1"/>
    <w:rsid w:val="00422E65"/>
    <w:rsid w:val="00426C46"/>
    <w:rsid w:val="004271EC"/>
    <w:rsid w:val="004302A8"/>
    <w:rsid w:val="00434A82"/>
    <w:rsid w:val="004350A7"/>
    <w:rsid w:val="00435506"/>
    <w:rsid w:val="00437D2C"/>
    <w:rsid w:val="00437E8F"/>
    <w:rsid w:val="00437F7D"/>
    <w:rsid w:val="0044047B"/>
    <w:rsid w:val="0044113D"/>
    <w:rsid w:val="004428FB"/>
    <w:rsid w:val="0044301E"/>
    <w:rsid w:val="0044422D"/>
    <w:rsid w:val="00444AAF"/>
    <w:rsid w:val="004509B9"/>
    <w:rsid w:val="004567CB"/>
    <w:rsid w:val="00460028"/>
    <w:rsid w:val="00460453"/>
    <w:rsid w:val="00461554"/>
    <w:rsid w:val="004643BA"/>
    <w:rsid w:val="004704C2"/>
    <w:rsid w:val="004706A4"/>
    <w:rsid w:val="00470B17"/>
    <w:rsid w:val="00472A76"/>
    <w:rsid w:val="00473B3E"/>
    <w:rsid w:val="00474E66"/>
    <w:rsid w:val="004806D4"/>
    <w:rsid w:val="00482D38"/>
    <w:rsid w:val="00485C35"/>
    <w:rsid w:val="004918D0"/>
    <w:rsid w:val="00492B0D"/>
    <w:rsid w:val="00492E38"/>
    <w:rsid w:val="00493184"/>
    <w:rsid w:val="0049365B"/>
    <w:rsid w:val="00497D21"/>
    <w:rsid w:val="004A104C"/>
    <w:rsid w:val="004A3893"/>
    <w:rsid w:val="004A3E2C"/>
    <w:rsid w:val="004A525C"/>
    <w:rsid w:val="004B5703"/>
    <w:rsid w:val="004B6B13"/>
    <w:rsid w:val="004B6EC2"/>
    <w:rsid w:val="004C124E"/>
    <w:rsid w:val="004C2F5C"/>
    <w:rsid w:val="004D46F3"/>
    <w:rsid w:val="004D4AE9"/>
    <w:rsid w:val="004D75B1"/>
    <w:rsid w:val="004F17F7"/>
    <w:rsid w:val="004F72F9"/>
    <w:rsid w:val="005024A5"/>
    <w:rsid w:val="00504B0F"/>
    <w:rsid w:val="005078D2"/>
    <w:rsid w:val="00513808"/>
    <w:rsid w:val="0051445D"/>
    <w:rsid w:val="00514671"/>
    <w:rsid w:val="00516366"/>
    <w:rsid w:val="00522169"/>
    <w:rsid w:val="005226A1"/>
    <w:rsid w:val="0052391D"/>
    <w:rsid w:val="0053100E"/>
    <w:rsid w:val="005350D9"/>
    <w:rsid w:val="0054201B"/>
    <w:rsid w:val="0054278C"/>
    <w:rsid w:val="0054476F"/>
    <w:rsid w:val="005469A9"/>
    <w:rsid w:val="00553072"/>
    <w:rsid w:val="0055721F"/>
    <w:rsid w:val="00557888"/>
    <w:rsid w:val="00557943"/>
    <w:rsid w:val="00564600"/>
    <w:rsid w:val="0057349F"/>
    <w:rsid w:val="00573FA1"/>
    <w:rsid w:val="0057446D"/>
    <w:rsid w:val="005812D1"/>
    <w:rsid w:val="00582569"/>
    <w:rsid w:val="005923D4"/>
    <w:rsid w:val="00595B79"/>
    <w:rsid w:val="005966AB"/>
    <w:rsid w:val="005A0778"/>
    <w:rsid w:val="005A2CA1"/>
    <w:rsid w:val="005A6621"/>
    <w:rsid w:val="005A6C35"/>
    <w:rsid w:val="005A6FE3"/>
    <w:rsid w:val="005C1481"/>
    <w:rsid w:val="005C229C"/>
    <w:rsid w:val="005C2F53"/>
    <w:rsid w:val="005C5CFC"/>
    <w:rsid w:val="005C7902"/>
    <w:rsid w:val="005C7A7F"/>
    <w:rsid w:val="005D0021"/>
    <w:rsid w:val="005D04A0"/>
    <w:rsid w:val="005D0C4D"/>
    <w:rsid w:val="005D1946"/>
    <w:rsid w:val="005D1BA6"/>
    <w:rsid w:val="005D3FA0"/>
    <w:rsid w:val="005E0000"/>
    <w:rsid w:val="005E2954"/>
    <w:rsid w:val="005F36DF"/>
    <w:rsid w:val="00600DE5"/>
    <w:rsid w:val="00605381"/>
    <w:rsid w:val="00612CC6"/>
    <w:rsid w:val="00613D11"/>
    <w:rsid w:val="00615D3D"/>
    <w:rsid w:val="00616182"/>
    <w:rsid w:val="00617956"/>
    <w:rsid w:val="00617AE7"/>
    <w:rsid w:val="00617D8E"/>
    <w:rsid w:val="00617E95"/>
    <w:rsid w:val="0062504B"/>
    <w:rsid w:val="00630371"/>
    <w:rsid w:val="00630435"/>
    <w:rsid w:val="0063136F"/>
    <w:rsid w:val="006321A7"/>
    <w:rsid w:val="00632734"/>
    <w:rsid w:val="00632CF7"/>
    <w:rsid w:val="00633A12"/>
    <w:rsid w:val="00634EA7"/>
    <w:rsid w:val="006360B0"/>
    <w:rsid w:val="006366FA"/>
    <w:rsid w:val="00636CBD"/>
    <w:rsid w:val="00640F80"/>
    <w:rsid w:val="006427BF"/>
    <w:rsid w:val="0064303D"/>
    <w:rsid w:val="00646D8B"/>
    <w:rsid w:val="006518D4"/>
    <w:rsid w:val="00655287"/>
    <w:rsid w:val="0066294F"/>
    <w:rsid w:val="00666C42"/>
    <w:rsid w:val="006674C2"/>
    <w:rsid w:val="006746F6"/>
    <w:rsid w:val="00674EAD"/>
    <w:rsid w:val="00683627"/>
    <w:rsid w:val="00685881"/>
    <w:rsid w:val="006973AC"/>
    <w:rsid w:val="006A23E7"/>
    <w:rsid w:val="006A28B7"/>
    <w:rsid w:val="006A2DA1"/>
    <w:rsid w:val="006A7A88"/>
    <w:rsid w:val="006B1B73"/>
    <w:rsid w:val="006B48A0"/>
    <w:rsid w:val="006C15BA"/>
    <w:rsid w:val="006C1E77"/>
    <w:rsid w:val="006C6234"/>
    <w:rsid w:val="006D3B16"/>
    <w:rsid w:val="006D4A24"/>
    <w:rsid w:val="006D4D9A"/>
    <w:rsid w:val="006D50F6"/>
    <w:rsid w:val="006E72CE"/>
    <w:rsid w:val="006F359D"/>
    <w:rsid w:val="006F5BF7"/>
    <w:rsid w:val="006F7498"/>
    <w:rsid w:val="00710E1B"/>
    <w:rsid w:val="00713387"/>
    <w:rsid w:val="0071653A"/>
    <w:rsid w:val="00721DBE"/>
    <w:rsid w:val="00726F4E"/>
    <w:rsid w:val="00727D7D"/>
    <w:rsid w:val="007367B0"/>
    <w:rsid w:val="00736B15"/>
    <w:rsid w:val="007379A8"/>
    <w:rsid w:val="00741C3B"/>
    <w:rsid w:val="0074463B"/>
    <w:rsid w:val="00746BDD"/>
    <w:rsid w:val="0075170E"/>
    <w:rsid w:val="00752173"/>
    <w:rsid w:val="007530E0"/>
    <w:rsid w:val="0076271E"/>
    <w:rsid w:val="007628E1"/>
    <w:rsid w:val="00762BF0"/>
    <w:rsid w:val="007637B8"/>
    <w:rsid w:val="00763AC6"/>
    <w:rsid w:val="00765BE7"/>
    <w:rsid w:val="00767FC6"/>
    <w:rsid w:val="007707D0"/>
    <w:rsid w:val="007746E9"/>
    <w:rsid w:val="00775209"/>
    <w:rsid w:val="007764C8"/>
    <w:rsid w:val="00777688"/>
    <w:rsid w:val="007804CA"/>
    <w:rsid w:val="007811AD"/>
    <w:rsid w:val="00782C0F"/>
    <w:rsid w:val="00783AF3"/>
    <w:rsid w:val="00783E6E"/>
    <w:rsid w:val="00785839"/>
    <w:rsid w:val="00785A39"/>
    <w:rsid w:val="00791D2F"/>
    <w:rsid w:val="007943D3"/>
    <w:rsid w:val="00795014"/>
    <w:rsid w:val="007965F3"/>
    <w:rsid w:val="007A1AB7"/>
    <w:rsid w:val="007A2D60"/>
    <w:rsid w:val="007B170D"/>
    <w:rsid w:val="007B1881"/>
    <w:rsid w:val="007B66B9"/>
    <w:rsid w:val="007B738F"/>
    <w:rsid w:val="007C0BE2"/>
    <w:rsid w:val="007C640E"/>
    <w:rsid w:val="007D392B"/>
    <w:rsid w:val="007D58AF"/>
    <w:rsid w:val="007E43BC"/>
    <w:rsid w:val="007E558C"/>
    <w:rsid w:val="007E62E7"/>
    <w:rsid w:val="007F0537"/>
    <w:rsid w:val="007F0F98"/>
    <w:rsid w:val="007F26E3"/>
    <w:rsid w:val="008024FC"/>
    <w:rsid w:val="0080301F"/>
    <w:rsid w:val="00804809"/>
    <w:rsid w:val="0080508C"/>
    <w:rsid w:val="008053AA"/>
    <w:rsid w:val="00810B0C"/>
    <w:rsid w:val="008136BC"/>
    <w:rsid w:val="0082323F"/>
    <w:rsid w:val="0083081F"/>
    <w:rsid w:val="00833F66"/>
    <w:rsid w:val="0083506E"/>
    <w:rsid w:val="0083546A"/>
    <w:rsid w:val="00840A84"/>
    <w:rsid w:val="00840FFE"/>
    <w:rsid w:val="008442A4"/>
    <w:rsid w:val="008450F3"/>
    <w:rsid w:val="00846AD7"/>
    <w:rsid w:val="00850BA0"/>
    <w:rsid w:val="00855C96"/>
    <w:rsid w:val="00857962"/>
    <w:rsid w:val="0086103A"/>
    <w:rsid w:val="00863D8E"/>
    <w:rsid w:val="00864264"/>
    <w:rsid w:val="00865425"/>
    <w:rsid w:val="0087060C"/>
    <w:rsid w:val="00870A1B"/>
    <w:rsid w:val="00870B89"/>
    <w:rsid w:val="0087112A"/>
    <w:rsid w:val="0088506A"/>
    <w:rsid w:val="00885BBC"/>
    <w:rsid w:val="00891205"/>
    <w:rsid w:val="00893B36"/>
    <w:rsid w:val="0089490E"/>
    <w:rsid w:val="008A1F63"/>
    <w:rsid w:val="008A2F90"/>
    <w:rsid w:val="008A6637"/>
    <w:rsid w:val="008B04FA"/>
    <w:rsid w:val="008B1B64"/>
    <w:rsid w:val="008B5668"/>
    <w:rsid w:val="008C1AFF"/>
    <w:rsid w:val="008C4404"/>
    <w:rsid w:val="008C6568"/>
    <w:rsid w:val="008C68EF"/>
    <w:rsid w:val="008C713A"/>
    <w:rsid w:val="008D0D5F"/>
    <w:rsid w:val="008D3E6A"/>
    <w:rsid w:val="008D609D"/>
    <w:rsid w:val="008D62F1"/>
    <w:rsid w:val="008E49A8"/>
    <w:rsid w:val="008F5390"/>
    <w:rsid w:val="008F6BFB"/>
    <w:rsid w:val="008F6CEB"/>
    <w:rsid w:val="009125B8"/>
    <w:rsid w:val="00912BEE"/>
    <w:rsid w:val="00914C7C"/>
    <w:rsid w:val="00915E21"/>
    <w:rsid w:val="009203BC"/>
    <w:rsid w:val="00920D0F"/>
    <w:rsid w:val="00921872"/>
    <w:rsid w:val="00922B53"/>
    <w:rsid w:val="009249EF"/>
    <w:rsid w:val="00930327"/>
    <w:rsid w:val="00930579"/>
    <w:rsid w:val="00930925"/>
    <w:rsid w:val="00932AEE"/>
    <w:rsid w:val="009337C8"/>
    <w:rsid w:val="009344A5"/>
    <w:rsid w:val="0093593D"/>
    <w:rsid w:val="009426DC"/>
    <w:rsid w:val="0094375E"/>
    <w:rsid w:val="00946E39"/>
    <w:rsid w:val="009504E2"/>
    <w:rsid w:val="009541BA"/>
    <w:rsid w:val="00956293"/>
    <w:rsid w:val="009563FE"/>
    <w:rsid w:val="009565D5"/>
    <w:rsid w:val="00957C35"/>
    <w:rsid w:val="00960DBC"/>
    <w:rsid w:val="00963887"/>
    <w:rsid w:val="00964A36"/>
    <w:rsid w:val="00975700"/>
    <w:rsid w:val="00980B7A"/>
    <w:rsid w:val="00983B71"/>
    <w:rsid w:val="009854D5"/>
    <w:rsid w:val="00986D5A"/>
    <w:rsid w:val="00993F3D"/>
    <w:rsid w:val="009949E7"/>
    <w:rsid w:val="00994F32"/>
    <w:rsid w:val="009A2C02"/>
    <w:rsid w:val="009A324F"/>
    <w:rsid w:val="009A5930"/>
    <w:rsid w:val="009A6ED6"/>
    <w:rsid w:val="009B082B"/>
    <w:rsid w:val="009B0D96"/>
    <w:rsid w:val="009B30D7"/>
    <w:rsid w:val="009B54A0"/>
    <w:rsid w:val="009B60C6"/>
    <w:rsid w:val="009B6624"/>
    <w:rsid w:val="009C0EF3"/>
    <w:rsid w:val="009C22FA"/>
    <w:rsid w:val="009C293D"/>
    <w:rsid w:val="009C2D0C"/>
    <w:rsid w:val="009C4F0B"/>
    <w:rsid w:val="009C5F07"/>
    <w:rsid w:val="009D177A"/>
    <w:rsid w:val="009D215E"/>
    <w:rsid w:val="009D536E"/>
    <w:rsid w:val="009E1230"/>
    <w:rsid w:val="009E2F87"/>
    <w:rsid w:val="009E4BC0"/>
    <w:rsid w:val="009E7A7B"/>
    <w:rsid w:val="009F0899"/>
    <w:rsid w:val="009F333F"/>
    <w:rsid w:val="009F4A53"/>
    <w:rsid w:val="00A0147F"/>
    <w:rsid w:val="00A02B80"/>
    <w:rsid w:val="00A035D1"/>
    <w:rsid w:val="00A03E58"/>
    <w:rsid w:val="00A05213"/>
    <w:rsid w:val="00A10C41"/>
    <w:rsid w:val="00A12537"/>
    <w:rsid w:val="00A14A4B"/>
    <w:rsid w:val="00A163D8"/>
    <w:rsid w:val="00A17534"/>
    <w:rsid w:val="00A21909"/>
    <w:rsid w:val="00A21E13"/>
    <w:rsid w:val="00A22732"/>
    <w:rsid w:val="00A235C8"/>
    <w:rsid w:val="00A24364"/>
    <w:rsid w:val="00A261C0"/>
    <w:rsid w:val="00A26D87"/>
    <w:rsid w:val="00A27A7A"/>
    <w:rsid w:val="00A31C21"/>
    <w:rsid w:val="00A329B1"/>
    <w:rsid w:val="00A347CD"/>
    <w:rsid w:val="00A34B3C"/>
    <w:rsid w:val="00A4045F"/>
    <w:rsid w:val="00A41A5C"/>
    <w:rsid w:val="00A44622"/>
    <w:rsid w:val="00A46D28"/>
    <w:rsid w:val="00A51025"/>
    <w:rsid w:val="00A57FC4"/>
    <w:rsid w:val="00A60B92"/>
    <w:rsid w:val="00A6234F"/>
    <w:rsid w:val="00A62F0D"/>
    <w:rsid w:val="00A67566"/>
    <w:rsid w:val="00A77E4C"/>
    <w:rsid w:val="00A8219C"/>
    <w:rsid w:val="00A83285"/>
    <w:rsid w:val="00A87718"/>
    <w:rsid w:val="00A9117A"/>
    <w:rsid w:val="00A91A87"/>
    <w:rsid w:val="00AB59AB"/>
    <w:rsid w:val="00AB5CAB"/>
    <w:rsid w:val="00AB6102"/>
    <w:rsid w:val="00AC2C6D"/>
    <w:rsid w:val="00AC5F56"/>
    <w:rsid w:val="00AD5BD4"/>
    <w:rsid w:val="00AD7FC1"/>
    <w:rsid w:val="00AE0EB9"/>
    <w:rsid w:val="00AE471A"/>
    <w:rsid w:val="00AE5700"/>
    <w:rsid w:val="00AF3D76"/>
    <w:rsid w:val="00AF615B"/>
    <w:rsid w:val="00AF6E08"/>
    <w:rsid w:val="00B007E9"/>
    <w:rsid w:val="00B01BEA"/>
    <w:rsid w:val="00B11DFA"/>
    <w:rsid w:val="00B140EE"/>
    <w:rsid w:val="00B20C91"/>
    <w:rsid w:val="00B260F7"/>
    <w:rsid w:val="00B35A6A"/>
    <w:rsid w:val="00B43C65"/>
    <w:rsid w:val="00B462E8"/>
    <w:rsid w:val="00B475C8"/>
    <w:rsid w:val="00B476B6"/>
    <w:rsid w:val="00B523E1"/>
    <w:rsid w:val="00B534F2"/>
    <w:rsid w:val="00B554E6"/>
    <w:rsid w:val="00B56D59"/>
    <w:rsid w:val="00B646E2"/>
    <w:rsid w:val="00B64B01"/>
    <w:rsid w:val="00B6686E"/>
    <w:rsid w:val="00B66DC6"/>
    <w:rsid w:val="00B70360"/>
    <w:rsid w:val="00B70CA7"/>
    <w:rsid w:val="00B730D9"/>
    <w:rsid w:val="00B75B87"/>
    <w:rsid w:val="00B75BF0"/>
    <w:rsid w:val="00B75C73"/>
    <w:rsid w:val="00B77922"/>
    <w:rsid w:val="00B83DA7"/>
    <w:rsid w:val="00B840D6"/>
    <w:rsid w:val="00B868B7"/>
    <w:rsid w:val="00B8780B"/>
    <w:rsid w:val="00B87CE7"/>
    <w:rsid w:val="00B9332E"/>
    <w:rsid w:val="00BA13D9"/>
    <w:rsid w:val="00BA2692"/>
    <w:rsid w:val="00BA4871"/>
    <w:rsid w:val="00BA603C"/>
    <w:rsid w:val="00BA6C89"/>
    <w:rsid w:val="00BA7E28"/>
    <w:rsid w:val="00BB431F"/>
    <w:rsid w:val="00BB6C63"/>
    <w:rsid w:val="00BC4266"/>
    <w:rsid w:val="00BC6078"/>
    <w:rsid w:val="00BD11AF"/>
    <w:rsid w:val="00BE1A1B"/>
    <w:rsid w:val="00BE1BEC"/>
    <w:rsid w:val="00BE6E73"/>
    <w:rsid w:val="00C0536F"/>
    <w:rsid w:val="00C1328F"/>
    <w:rsid w:val="00C138EE"/>
    <w:rsid w:val="00C13913"/>
    <w:rsid w:val="00C140A2"/>
    <w:rsid w:val="00C175B6"/>
    <w:rsid w:val="00C309EB"/>
    <w:rsid w:val="00C30A78"/>
    <w:rsid w:val="00C32BD7"/>
    <w:rsid w:val="00C33117"/>
    <w:rsid w:val="00C344FD"/>
    <w:rsid w:val="00C37939"/>
    <w:rsid w:val="00C37E83"/>
    <w:rsid w:val="00C400F7"/>
    <w:rsid w:val="00C44258"/>
    <w:rsid w:val="00C5001B"/>
    <w:rsid w:val="00C509C1"/>
    <w:rsid w:val="00C528B9"/>
    <w:rsid w:val="00C52A06"/>
    <w:rsid w:val="00C52C01"/>
    <w:rsid w:val="00C531DA"/>
    <w:rsid w:val="00C55D9A"/>
    <w:rsid w:val="00C55EB9"/>
    <w:rsid w:val="00C62481"/>
    <w:rsid w:val="00C62945"/>
    <w:rsid w:val="00C6504D"/>
    <w:rsid w:val="00C65C6C"/>
    <w:rsid w:val="00C669DD"/>
    <w:rsid w:val="00C75503"/>
    <w:rsid w:val="00C75842"/>
    <w:rsid w:val="00C844B9"/>
    <w:rsid w:val="00C86892"/>
    <w:rsid w:val="00C87099"/>
    <w:rsid w:val="00C9209B"/>
    <w:rsid w:val="00C92711"/>
    <w:rsid w:val="00CA271C"/>
    <w:rsid w:val="00CA38CF"/>
    <w:rsid w:val="00CA6922"/>
    <w:rsid w:val="00CA71D4"/>
    <w:rsid w:val="00CA7C3C"/>
    <w:rsid w:val="00CB40F9"/>
    <w:rsid w:val="00CB5315"/>
    <w:rsid w:val="00CB5860"/>
    <w:rsid w:val="00CB7C54"/>
    <w:rsid w:val="00CC2C92"/>
    <w:rsid w:val="00CC2CDF"/>
    <w:rsid w:val="00CD1EEB"/>
    <w:rsid w:val="00CD3087"/>
    <w:rsid w:val="00CD5D6B"/>
    <w:rsid w:val="00CD7575"/>
    <w:rsid w:val="00CD78C4"/>
    <w:rsid w:val="00CE3268"/>
    <w:rsid w:val="00CF1CD5"/>
    <w:rsid w:val="00CF697A"/>
    <w:rsid w:val="00D038B2"/>
    <w:rsid w:val="00D0447E"/>
    <w:rsid w:val="00D07ABB"/>
    <w:rsid w:val="00D145F2"/>
    <w:rsid w:val="00D148A7"/>
    <w:rsid w:val="00D17078"/>
    <w:rsid w:val="00D209D5"/>
    <w:rsid w:val="00D21287"/>
    <w:rsid w:val="00D31434"/>
    <w:rsid w:val="00D3428B"/>
    <w:rsid w:val="00D3535A"/>
    <w:rsid w:val="00D356E6"/>
    <w:rsid w:val="00D40CD3"/>
    <w:rsid w:val="00D423DD"/>
    <w:rsid w:val="00D50131"/>
    <w:rsid w:val="00D52150"/>
    <w:rsid w:val="00D638B5"/>
    <w:rsid w:val="00D66BE8"/>
    <w:rsid w:val="00D728D7"/>
    <w:rsid w:val="00D76E4E"/>
    <w:rsid w:val="00D76F2D"/>
    <w:rsid w:val="00D77E7C"/>
    <w:rsid w:val="00D820DC"/>
    <w:rsid w:val="00D8439A"/>
    <w:rsid w:val="00D847AD"/>
    <w:rsid w:val="00D86532"/>
    <w:rsid w:val="00D86E1E"/>
    <w:rsid w:val="00D86F28"/>
    <w:rsid w:val="00D87130"/>
    <w:rsid w:val="00D874E7"/>
    <w:rsid w:val="00D879DA"/>
    <w:rsid w:val="00D928A4"/>
    <w:rsid w:val="00D969E0"/>
    <w:rsid w:val="00DB585F"/>
    <w:rsid w:val="00DB5E11"/>
    <w:rsid w:val="00DB5FF1"/>
    <w:rsid w:val="00DC03B5"/>
    <w:rsid w:val="00DC1CA6"/>
    <w:rsid w:val="00DC3329"/>
    <w:rsid w:val="00DC5D3E"/>
    <w:rsid w:val="00DD32C2"/>
    <w:rsid w:val="00DD6174"/>
    <w:rsid w:val="00DE76D2"/>
    <w:rsid w:val="00DE7FF5"/>
    <w:rsid w:val="00DF3428"/>
    <w:rsid w:val="00DF4BCF"/>
    <w:rsid w:val="00DF5AFA"/>
    <w:rsid w:val="00DF75FF"/>
    <w:rsid w:val="00E042C7"/>
    <w:rsid w:val="00E045FA"/>
    <w:rsid w:val="00E0622F"/>
    <w:rsid w:val="00E07C08"/>
    <w:rsid w:val="00E11DFB"/>
    <w:rsid w:val="00E11EDF"/>
    <w:rsid w:val="00E132B5"/>
    <w:rsid w:val="00E132C3"/>
    <w:rsid w:val="00E13597"/>
    <w:rsid w:val="00E216A1"/>
    <w:rsid w:val="00E258AB"/>
    <w:rsid w:val="00E32786"/>
    <w:rsid w:val="00E367BC"/>
    <w:rsid w:val="00E37CF6"/>
    <w:rsid w:val="00E43EDB"/>
    <w:rsid w:val="00E5518D"/>
    <w:rsid w:val="00E57273"/>
    <w:rsid w:val="00E60A75"/>
    <w:rsid w:val="00E61E31"/>
    <w:rsid w:val="00E70421"/>
    <w:rsid w:val="00E711D8"/>
    <w:rsid w:val="00E71F15"/>
    <w:rsid w:val="00E74D66"/>
    <w:rsid w:val="00E7550C"/>
    <w:rsid w:val="00E77858"/>
    <w:rsid w:val="00E77882"/>
    <w:rsid w:val="00E818D2"/>
    <w:rsid w:val="00E81D11"/>
    <w:rsid w:val="00E953CF"/>
    <w:rsid w:val="00E961EC"/>
    <w:rsid w:val="00E96B82"/>
    <w:rsid w:val="00EA5D29"/>
    <w:rsid w:val="00EB10C2"/>
    <w:rsid w:val="00EC257D"/>
    <w:rsid w:val="00ED2684"/>
    <w:rsid w:val="00ED495E"/>
    <w:rsid w:val="00EE0AC4"/>
    <w:rsid w:val="00EE0CB7"/>
    <w:rsid w:val="00EE0E21"/>
    <w:rsid w:val="00EE0E26"/>
    <w:rsid w:val="00EE3B11"/>
    <w:rsid w:val="00EF145C"/>
    <w:rsid w:val="00EF65FB"/>
    <w:rsid w:val="00EF79B3"/>
    <w:rsid w:val="00F02BF8"/>
    <w:rsid w:val="00F0457E"/>
    <w:rsid w:val="00F11318"/>
    <w:rsid w:val="00F12A9C"/>
    <w:rsid w:val="00F13539"/>
    <w:rsid w:val="00F148D9"/>
    <w:rsid w:val="00F1531A"/>
    <w:rsid w:val="00F155DC"/>
    <w:rsid w:val="00F15D08"/>
    <w:rsid w:val="00F25276"/>
    <w:rsid w:val="00F27AB8"/>
    <w:rsid w:val="00F31D8A"/>
    <w:rsid w:val="00F3364F"/>
    <w:rsid w:val="00F367BF"/>
    <w:rsid w:val="00F40A27"/>
    <w:rsid w:val="00F44FF5"/>
    <w:rsid w:val="00F5011E"/>
    <w:rsid w:val="00F579DF"/>
    <w:rsid w:val="00F6398C"/>
    <w:rsid w:val="00F6713E"/>
    <w:rsid w:val="00F705B6"/>
    <w:rsid w:val="00F70C1B"/>
    <w:rsid w:val="00F710A0"/>
    <w:rsid w:val="00F7618C"/>
    <w:rsid w:val="00F80F5F"/>
    <w:rsid w:val="00F87F67"/>
    <w:rsid w:val="00F91915"/>
    <w:rsid w:val="00FA32A7"/>
    <w:rsid w:val="00FA4345"/>
    <w:rsid w:val="00FA7F98"/>
    <w:rsid w:val="00FB009E"/>
    <w:rsid w:val="00FB02D4"/>
    <w:rsid w:val="00FB3464"/>
    <w:rsid w:val="00FB5A77"/>
    <w:rsid w:val="00FC072A"/>
    <w:rsid w:val="00FC09DC"/>
    <w:rsid w:val="00FD0FC0"/>
    <w:rsid w:val="00FD69B4"/>
    <w:rsid w:val="00FE1FB7"/>
    <w:rsid w:val="00FE3688"/>
    <w:rsid w:val="00FE4F51"/>
    <w:rsid w:val="00FE547E"/>
    <w:rsid w:val="00FE603D"/>
    <w:rsid w:val="00FE6208"/>
    <w:rsid w:val="00FE701C"/>
    <w:rsid w:val="00FF3754"/>
    <w:rsid w:val="00FF41D6"/>
    <w:rsid w:val="00FF7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utoRedefine/>
    <w:qFormat/>
    <w:rsid w:val="00C33117"/>
    <w:pPr>
      <w:spacing w:before="120" w:after="120"/>
      <w:jc w:val="both"/>
    </w:pPr>
    <w:rPr>
      <w:rFonts w:ascii="Arial" w:hAnsi="Arial" w:cs="Arial"/>
      <w:sz w:val="22"/>
      <w:szCs w:val="22"/>
      <w:lang w:eastAsia="en-US"/>
    </w:rPr>
  </w:style>
  <w:style w:type="paragraph" w:styleId="Heading1">
    <w:name w:val="heading 1"/>
    <w:basedOn w:val="Normal"/>
    <w:next w:val="BodyText"/>
    <w:link w:val="Heading1Char"/>
    <w:uiPriority w:val="99"/>
    <w:qFormat/>
    <w:rsid w:val="000D3750"/>
    <w:pPr>
      <w:keepNext/>
      <w:numPr>
        <w:numId w:val="25"/>
      </w:numPr>
      <w:spacing w:before="360"/>
      <w:outlineLvl w:val="0"/>
    </w:pPr>
    <w:rPr>
      <w:b/>
      <w:bCs/>
      <w:caps/>
      <w:kern w:val="28"/>
      <w:lang w:val="en-US" w:eastAsia="de-DE"/>
    </w:rPr>
  </w:style>
  <w:style w:type="paragraph" w:styleId="Heading2">
    <w:name w:val="heading 2"/>
    <w:basedOn w:val="Normal"/>
    <w:next w:val="BodyText"/>
    <w:link w:val="Heading2Char"/>
    <w:autoRedefine/>
    <w:uiPriority w:val="99"/>
    <w:qFormat/>
    <w:rsid w:val="00B840D6"/>
    <w:pPr>
      <w:keepNext/>
      <w:numPr>
        <w:ilvl w:val="1"/>
        <w:numId w:val="25"/>
      </w:numPr>
      <w:spacing w:before="240"/>
      <w:outlineLvl w:val="1"/>
    </w:pPr>
    <w:rPr>
      <w:b/>
      <w:bCs/>
      <w:lang w:val="en-US"/>
    </w:rPr>
  </w:style>
  <w:style w:type="paragraph" w:styleId="Heading3">
    <w:name w:val="heading 3"/>
    <w:basedOn w:val="Normal"/>
    <w:next w:val="BodyTextFirstIndent2"/>
    <w:link w:val="Heading3Char"/>
    <w:uiPriority w:val="99"/>
    <w:qFormat/>
    <w:rsid w:val="00112420"/>
    <w:pPr>
      <w:keepNext/>
      <w:numPr>
        <w:ilvl w:val="2"/>
        <w:numId w:val="25"/>
      </w:numPr>
      <w:spacing w:before="240"/>
      <w:outlineLvl w:val="2"/>
    </w:pPr>
    <w:rPr>
      <w:lang w:val="en-US" w:eastAsia="de-DE"/>
    </w:rPr>
  </w:style>
  <w:style w:type="paragraph" w:styleId="Heading4">
    <w:name w:val="heading 4"/>
    <w:basedOn w:val="Normal"/>
    <w:next w:val="Normal"/>
    <w:link w:val="Heading4Char"/>
    <w:uiPriority w:val="99"/>
    <w:qFormat/>
    <w:rsid w:val="004806D4"/>
    <w:pPr>
      <w:keepNext/>
      <w:numPr>
        <w:ilvl w:val="3"/>
        <w:numId w:val="25"/>
      </w:numPr>
      <w:outlineLvl w:val="3"/>
    </w:pPr>
    <w:rPr>
      <w:lang w:val="en-US" w:eastAsia="de-DE"/>
    </w:rPr>
  </w:style>
  <w:style w:type="paragraph" w:styleId="Heading5">
    <w:name w:val="heading 5"/>
    <w:basedOn w:val="Normal"/>
    <w:next w:val="Normal"/>
    <w:link w:val="Heading5Char"/>
    <w:uiPriority w:val="99"/>
    <w:qFormat/>
    <w:rsid w:val="004806D4"/>
    <w:pPr>
      <w:numPr>
        <w:ilvl w:val="4"/>
        <w:numId w:val="25"/>
      </w:numPr>
      <w:spacing w:before="240" w:after="60"/>
      <w:outlineLvl w:val="4"/>
    </w:pPr>
    <w:rPr>
      <w:lang w:val="de-DE" w:eastAsia="de-DE"/>
    </w:rPr>
  </w:style>
  <w:style w:type="paragraph" w:styleId="Heading6">
    <w:name w:val="heading 6"/>
    <w:basedOn w:val="Normal"/>
    <w:next w:val="Normal"/>
    <w:link w:val="Heading6Char"/>
    <w:uiPriority w:val="99"/>
    <w:qFormat/>
    <w:rsid w:val="004806D4"/>
    <w:pPr>
      <w:numPr>
        <w:ilvl w:val="5"/>
        <w:numId w:val="25"/>
      </w:numPr>
      <w:spacing w:before="240" w:after="60"/>
      <w:outlineLvl w:val="5"/>
    </w:pPr>
    <w:rPr>
      <w:i/>
      <w:iCs/>
      <w:lang w:val="de-DE" w:eastAsia="de-DE"/>
    </w:rPr>
  </w:style>
  <w:style w:type="paragraph" w:styleId="Heading7">
    <w:name w:val="heading 7"/>
    <w:basedOn w:val="Normal"/>
    <w:next w:val="Normal"/>
    <w:link w:val="Heading7Char"/>
    <w:uiPriority w:val="99"/>
    <w:qFormat/>
    <w:rsid w:val="004806D4"/>
    <w:pPr>
      <w:numPr>
        <w:ilvl w:val="6"/>
        <w:numId w:val="25"/>
      </w:numPr>
      <w:spacing w:before="240" w:after="60"/>
      <w:outlineLvl w:val="6"/>
    </w:pPr>
    <w:rPr>
      <w:lang w:val="de-DE" w:eastAsia="de-DE"/>
    </w:rPr>
  </w:style>
  <w:style w:type="paragraph" w:styleId="Heading8">
    <w:name w:val="heading 8"/>
    <w:basedOn w:val="Normal"/>
    <w:next w:val="Normal"/>
    <w:link w:val="Heading8Char"/>
    <w:uiPriority w:val="99"/>
    <w:qFormat/>
    <w:rsid w:val="004806D4"/>
    <w:pPr>
      <w:numPr>
        <w:ilvl w:val="7"/>
        <w:numId w:val="25"/>
      </w:numPr>
      <w:spacing w:before="240" w:after="60"/>
      <w:outlineLvl w:val="7"/>
    </w:pPr>
    <w:rPr>
      <w:i/>
      <w:iCs/>
      <w:lang w:val="de-DE" w:eastAsia="de-DE"/>
    </w:rPr>
  </w:style>
  <w:style w:type="paragraph" w:styleId="Heading9">
    <w:name w:val="heading 9"/>
    <w:basedOn w:val="Normal"/>
    <w:next w:val="Normal"/>
    <w:link w:val="Heading9Char"/>
    <w:uiPriority w:val="99"/>
    <w:qFormat/>
    <w:rsid w:val="004806D4"/>
    <w:pPr>
      <w:numPr>
        <w:ilvl w:val="8"/>
        <w:numId w:val="25"/>
      </w:numPr>
      <w:spacing w:before="240" w:after="60"/>
      <w:outlineLvl w:val="8"/>
    </w:pPr>
    <w:rPr>
      <w:b/>
      <w:bCs/>
      <w:i/>
      <w:iCs/>
      <w:sz w:val="18"/>
      <w:szCs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3750"/>
    <w:rPr>
      <w:rFonts w:ascii="Arial" w:hAnsi="Arial" w:cs="Arial"/>
      <w:b/>
      <w:bCs/>
      <w:caps/>
      <w:kern w:val="28"/>
      <w:lang w:eastAsia="de-DE"/>
    </w:rPr>
  </w:style>
  <w:style w:type="character" w:customStyle="1" w:styleId="Heading2Char">
    <w:name w:val="Heading 2 Char"/>
    <w:link w:val="Heading2"/>
    <w:uiPriority w:val="99"/>
    <w:locked/>
    <w:rsid w:val="005E0000"/>
    <w:rPr>
      <w:rFonts w:ascii="Arial" w:hAnsi="Arial" w:cs="Arial"/>
      <w:b/>
      <w:bCs/>
    </w:rPr>
  </w:style>
  <w:style w:type="character" w:customStyle="1" w:styleId="Heading3Char">
    <w:name w:val="Heading 3 Char"/>
    <w:link w:val="Heading3"/>
    <w:uiPriority w:val="99"/>
    <w:locked/>
    <w:rsid w:val="005E0000"/>
    <w:rPr>
      <w:rFonts w:ascii="Arial" w:hAnsi="Arial" w:cs="Arial"/>
      <w:lang w:eastAsia="de-DE"/>
    </w:rPr>
  </w:style>
  <w:style w:type="character" w:customStyle="1" w:styleId="Heading4Char">
    <w:name w:val="Heading 4 Char"/>
    <w:link w:val="Heading4"/>
    <w:uiPriority w:val="99"/>
    <w:locked/>
    <w:rsid w:val="005E0000"/>
    <w:rPr>
      <w:rFonts w:ascii="Arial" w:hAnsi="Arial" w:cs="Arial"/>
      <w:lang w:eastAsia="de-DE"/>
    </w:rPr>
  </w:style>
  <w:style w:type="character" w:customStyle="1" w:styleId="Heading5Char">
    <w:name w:val="Heading 5 Char"/>
    <w:link w:val="Heading5"/>
    <w:uiPriority w:val="99"/>
    <w:locked/>
    <w:rsid w:val="005E0000"/>
    <w:rPr>
      <w:rFonts w:ascii="Arial" w:hAnsi="Arial" w:cs="Arial"/>
      <w:lang w:val="de-DE" w:eastAsia="de-DE"/>
    </w:rPr>
  </w:style>
  <w:style w:type="character" w:customStyle="1" w:styleId="Heading6Char">
    <w:name w:val="Heading 6 Char"/>
    <w:link w:val="Heading6"/>
    <w:uiPriority w:val="99"/>
    <w:locked/>
    <w:rsid w:val="005E0000"/>
    <w:rPr>
      <w:rFonts w:ascii="Arial" w:hAnsi="Arial" w:cs="Arial"/>
      <w:i/>
      <w:iCs/>
      <w:lang w:val="de-DE" w:eastAsia="de-DE"/>
    </w:rPr>
  </w:style>
  <w:style w:type="character" w:customStyle="1" w:styleId="Heading7Char">
    <w:name w:val="Heading 7 Char"/>
    <w:link w:val="Heading7"/>
    <w:uiPriority w:val="99"/>
    <w:locked/>
    <w:rsid w:val="005E0000"/>
    <w:rPr>
      <w:rFonts w:ascii="Arial" w:hAnsi="Arial" w:cs="Arial"/>
      <w:lang w:val="de-DE" w:eastAsia="de-DE"/>
    </w:rPr>
  </w:style>
  <w:style w:type="character" w:customStyle="1" w:styleId="Heading8Char">
    <w:name w:val="Heading 8 Char"/>
    <w:link w:val="Heading8"/>
    <w:uiPriority w:val="99"/>
    <w:locked/>
    <w:rsid w:val="005E0000"/>
    <w:rPr>
      <w:rFonts w:ascii="Arial" w:hAnsi="Arial" w:cs="Arial"/>
      <w:i/>
      <w:iCs/>
      <w:lang w:val="de-DE" w:eastAsia="de-DE"/>
    </w:rPr>
  </w:style>
  <w:style w:type="character" w:customStyle="1" w:styleId="Heading9Char">
    <w:name w:val="Heading 9 Char"/>
    <w:link w:val="Heading9"/>
    <w:uiPriority w:val="99"/>
    <w:locked/>
    <w:rsid w:val="005E0000"/>
    <w:rPr>
      <w:rFonts w:ascii="Arial" w:hAnsi="Arial" w:cs="Arial"/>
      <w:b/>
      <w:bCs/>
      <w:i/>
      <w:iCs/>
      <w:sz w:val="18"/>
      <w:szCs w:val="18"/>
      <w:lang w:val="de-DE" w:eastAsia="de-DE"/>
    </w:rPr>
  </w:style>
  <w:style w:type="paragraph" w:styleId="BodyText">
    <w:name w:val="Body Text"/>
    <w:basedOn w:val="Normal"/>
    <w:link w:val="BodyTextChar"/>
    <w:uiPriority w:val="99"/>
    <w:rsid w:val="008F5390"/>
    <w:rPr>
      <w:sz w:val="24"/>
      <w:szCs w:val="24"/>
      <w:lang w:val="en-US"/>
    </w:rPr>
  </w:style>
  <w:style w:type="character" w:customStyle="1" w:styleId="BodyTextChar">
    <w:name w:val="Body Text Char"/>
    <w:link w:val="BodyText"/>
    <w:uiPriority w:val="99"/>
    <w:locked/>
    <w:rsid w:val="008F5390"/>
    <w:rPr>
      <w:rFonts w:ascii="Arial" w:hAnsi="Arial" w:cs="Arial"/>
      <w:sz w:val="24"/>
      <w:szCs w:val="24"/>
      <w:lang w:eastAsia="en-US"/>
    </w:rPr>
  </w:style>
  <w:style w:type="paragraph" w:customStyle="1" w:styleId="Annex">
    <w:name w:val="Annex"/>
    <w:basedOn w:val="Heading1"/>
    <w:next w:val="Normal"/>
    <w:autoRedefine/>
    <w:uiPriority w:val="99"/>
    <w:rsid w:val="008B1B64"/>
    <w:pPr>
      <w:pageBreakBefore/>
      <w:numPr>
        <w:numId w:val="26"/>
      </w:numPr>
      <w:tabs>
        <w:tab w:val="num" w:pos="567"/>
      </w:tabs>
    </w:pPr>
    <w:rPr>
      <w:kern w:val="0"/>
      <w:lang w:eastAsia="en-GB"/>
    </w:rPr>
  </w:style>
  <w:style w:type="paragraph" w:customStyle="1" w:styleId="Appendix">
    <w:name w:val="Appendix"/>
    <w:basedOn w:val="Normal"/>
    <w:next w:val="Heading1"/>
    <w:uiPriority w:val="99"/>
    <w:rsid w:val="00F155DC"/>
    <w:pPr>
      <w:numPr>
        <w:numId w:val="13"/>
      </w:numPr>
      <w:tabs>
        <w:tab w:val="left" w:pos="1985"/>
      </w:tabs>
      <w:spacing w:after="240"/>
      <w:ind w:left="1985" w:hanging="1985"/>
    </w:pPr>
    <w:rPr>
      <w:b/>
      <w:bCs/>
      <w:sz w:val="24"/>
      <w:szCs w:val="24"/>
    </w:rPr>
  </w:style>
  <w:style w:type="paragraph" w:styleId="BalloonText">
    <w:name w:val="Balloon Text"/>
    <w:basedOn w:val="Normal"/>
    <w:link w:val="BalloonTextChar1"/>
    <w:uiPriority w:val="99"/>
    <w:semiHidden/>
    <w:rsid w:val="00B534F2"/>
    <w:rPr>
      <w:rFonts w:ascii="Tahoma" w:hAnsi="Tahoma" w:cs="Tahoma"/>
      <w:sz w:val="16"/>
      <w:szCs w:val="16"/>
      <w:lang w:val="en-US"/>
    </w:rPr>
  </w:style>
  <w:style w:type="character" w:customStyle="1" w:styleId="BalloonTextChar">
    <w:name w:val="Balloon Text Char"/>
    <w:uiPriority w:val="99"/>
    <w:semiHidden/>
    <w:locked/>
    <w:rsid w:val="00632CF7"/>
    <w:rPr>
      <w:rFonts w:ascii="Tahoma" w:hAnsi="Tahoma" w:cs="Tahoma"/>
      <w:sz w:val="16"/>
      <w:szCs w:val="16"/>
    </w:rPr>
  </w:style>
  <w:style w:type="character" w:customStyle="1" w:styleId="BalloonTextChar1">
    <w:name w:val="Balloon Text Char1"/>
    <w:link w:val="BalloonText"/>
    <w:uiPriority w:val="99"/>
    <w:locked/>
    <w:rsid w:val="00B534F2"/>
    <w:rPr>
      <w:rFonts w:ascii="Tahoma" w:hAnsi="Tahoma" w:cs="Tahoma"/>
      <w:sz w:val="16"/>
      <w:szCs w:val="16"/>
      <w:lang w:eastAsia="en-US"/>
    </w:rPr>
  </w:style>
  <w:style w:type="paragraph" w:styleId="BlockText">
    <w:name w:val="Block Text"/>
    <w:basedOn w:val="Normal"/>
    <w:uiPriority w:val="99"/>
    <w:rsid w:val="00B534F2"/>
    <w:pPr>
      <w:ind w:left="1440" w:right="1440"/>
    </w:pPr>
  </w:style>
  <w:style w:type="paragraph" w:styleId="BodyTextIndent">
    <w:name w:val="Body Text Indent"/>
    <w:basedOn w:val="Normal"/>
    <w:link w:val="BodyTextIndentChar"/>
    <w:uiPriority w:val="99"/>
    <w:rsid w:val="00032948"/>
    <w:pPr>
      <w:ind w:left="993"/>
    </w:pPr>
    <w:rPr>
      <w:sz w:val="24"/>
      <w:szCs w:val="24"/>
      <w:lang w:val="en-US"/>
    </w:rPr>
  </w:style>
  <w:style w:type="character" w:customStyle="1" w:styleId="BodyTextIndentChar">
    <w:name w:val="Body Text Indent Char"/>
    <w:link w:val="BodyTextIndent"/>
    <w:uiPriority w:val="99"/>
    <w:locked/>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ind w:left="1134"/>
    </w:pPr>
    <w:rPr>
      <w:sz w:val="24"/>
      <w:szCs w:val="24"/>
      <w:lang w:val="en-US" w:eastAsia="de-DE"/>
    </w:rPr>
  </w:style>
  <w:style w:type="character" w:customStyle="1" w:styleId="BodyTextIndent2Char">
    <w:name w:val="Body Text Indent 2 Char"/>
    <w:link w:val="BodyTextIndent2"/>
    <w:uiPriority w:val="99"/>
    <w:locked/>
    <w:rsid w:val="00032948"/>
    <w:rPr>
      <w:rFonts w:ascii="Arial" w:hAnsi="Arial" w:cs="Arial"/>
      <w:sz w:val="24"/>
      <w:szCs w:val="24"/>
      <w:lang w:eastAsia="de-DE"/>
    </w:rPr>
  </w:style>
  <w:style w:type="paragraph" w:customStyle="1" w:styleId="Bullet1">
    <w:name w:val="Bullet 1"/>
    <w:basedOn w:val="Normal"/>
    <w:link w:val="Bullet1Char"/>
    <w:uiPriority w:val="99"/>
    <w:rsid w:val="00FF764C"/>
    <w:pPr>
      <w:numPr>
        <w:numId w:val="15"/>
      </w:numPr>
      <w:tabs>
        <w:tab w:val="clear" w:pos="800"/>
        <w:tab w:val="num" w:pos="993"/>
      </w:tabs>
      <w:ind w:left="993" w:hanging="426"/>
      <w:outlineLvl w:val="0"/>
    </w:pPr>
    <w:rPr>
      <w:sz w:val="20"/>
      <w:szCs w:val="20"/>
      <w:lang w:val="en-US"/>
    </w:rPr>
  </w:style>
  <w:style w:type="paragraph" w:customStyle="1" w:styleId="Bullet1text">
    <w:name w:val="Bullet 1 text"/>
    <w:basedOn w:val="Normal"/>
    <w:uiPriority w:val="99"/>
    <w:rsid w:val="004A3893"/>
    <w:pPr>
      <w:suppressAutoHyphens/>
      <w:ind w:left="993"/>
    </w:pPr>
    <w:rPr>
      <w:lang w:eastAsia="en-GB"/>
    </w:rPr>
  </w:style>
  <w:style w:type="paragraph" w:customStyle="1" w:styleId="Bullet2">
    <w:name w:val="Bullet 2"/>
    <w:basedOn w:val="Normal"/>
    <w:uiPriority w:val="99"/>
    <w:rsid w:val="004A3893"/>
    <w:pPr>
      <w:numPr>
        <w:numId w:val="8"/>
      </w:numPr>
      <w:tabs>
        <w:tab w:val="clear" w:pos="360"/>
        <w:tab w:val="left" w:pos="1418"/>
      </w:tabs>
      <w:ind w:left="1352"/>
    </w:pPr>
    <w:rPr>
      <w:sz w:val="20"/>
      <w:szCs w:val="20"/>
      <w:lang w:eastAsia="en-GB"/>
    </w:rPr>
  </w:style>
  <w:style w:type="paragraph" w:customStyle="1" w:styleId="Bullet2text">
    <w:name w:val="Bullet 2 text"/>
    <w:basedOn w:val="Normal"/>
    <w:uiPriority w:val="99"/>
    <w:rsid w:val="00CB5860"/>
    <w:pPr>
      <w:suppressAutoHyphens/>
      <w:ind w:left="1418"/>
    </w:pPr>
    <w:rPr>
      <w:sz w:val="20"/>
      <w:szCs w:val="20"/>
      <w:lang w:eastAsia="en-GB"/>
    </w:rPr>
  </w:style>
  <w:style w:type="paragraph" w:customStyle="1" w:styleId="Bullet3">
    <w:name w:val="Bullet 3"/>
    <w:basedOn w:val="Bullet2"/>
    <w:uiPriority w:val="99"/>
    <w:rsid w:val="00E7550C"/>
    <w:pPr>
      <w:numPr>
        <w:numId w:val="17"/>
      </w:numPr>
      <w:tabs>
        <w:tab w:val="clear" w:pos="1418"/>
        <w:tab w:val="clear" w:pos="1560"/>
        <w:tab w:val="num" w:pos="800"/>
        <w:tab w:val="left" w:pos="1843"/>
      </w:tabs>
      <w:ind w:left="1843" w:hanging="425"/>
    </w:pPr>
  </w:style>
  <w:style w:type="paragraph" w:customStyle="1" w:styleId="Bullet3text">
    <w:name w:val="Bullet 3 text"/>
    <w:basedOn w:val="Normal"/>
    <w:autoRedefine/>
    <w:uiPriority w:val="99"/>
    <w:rsid w:val="00E7550C"/>
    <w:pPr>
      <w:suppressAutoHyphens/>
      <w:ind w:left="1843"/>
    </w:pPr>
    <w:rPr>
      <w:sz w:val="20"/>
      <w:szCs w:val="20"/>
      <w:lang w:eastAsia="en-GB"/>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1"/>
    <w:uiPriority w:val="99"/>
    <w:semiHidden/>
    <w:rsid w:val="00B534F2"/>
    <w:rPr>
      <w:sz w:val="24"/>
      <w:szCs w:val="24"/>
      <w:lang w:val="en-US" w:eastAsia="de-DE"/>
    </w:rPr>
  </w:style>
  <w:style w:type="character" w:customStyle="1" w:styleId="CommentTextChar">
    <w:name w:val="Comment Text Char"/>
    <w:uiPriority w:val="99"/>
    <w:semiHidden/>
    <w:locked/>
    <w:rsid w:val="00300BD6"/>
    <w:rPr>
      <w:rFonts w:cs="Times New Roman"/>
      <w:sz w:val="20"/>
      <w:szCs w:val="20"/>
    </w:rPr>
  </w:style>
  <w:style w:type="character" w:customStyle="1" w:styleId="CommentTextChar1">
    <w:name w:val="Comment Text Char1"/>
    <w:link w:val="CommentText"/>
    <w:uiPriority w:val="99"/>
    <w:locked/>
    <w:rsid w:val="00B534F2"/>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B534F2"/>
    <w:rPr>
      <w:b/>
      <w:bCs/>
      <w:lang w:eastAsia="en-US"/>
    </w:rPr>
  </w:style>
  <w:style w:type="character" w:customStyle="1" w:styleId="CommentSubjectChar">
    <w:name w:val="Comment Subject Char"/>
    <w:link w:val="CommentSubject"/>
    <w:uiPriority w:val="99"/>
    <w:locked/>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4"/>
      <w:szCs w:val="24"/>
      <w:lang w:val="de-DE" w:eastAsia="de-DE"/>
    </w:rPr>
  </w:style>
  <w:style w:type="character" w:customStyle="1" w:styleId="DocumentMapChar">
    <w:name w:val="Document Map Char"/>
    <w:link w:val="DocumentMap"/>
    <w:uiPriority w:val="99"/>
    <w:locked/>
    <w:rsid w:val="00B534F2"/>
    <w:rPr>
      <w:rFonts w:ascii="Tahoma" w:hAnsi="Tahoma" w:cs="Tahoma"/>
      <w:sz w:val="24"/>
      <w:szCs w:val="24"/>
      <w:shd w:val="clear" w:color="auto" w:fill="000080"/>
      <w:lang w:val="de-DE" w:eastAsia="de-DE"/>
    </w:rPr>
  </w:style>
  <w:style w:type="character" w:styleId="Emphasis">
    <w:name w:val="Emphasis"/>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18"/>
      </w:numPr>
      <w:tabs>
        <w:tab w:val="left" w:pos="142"/>
      </w:tabs>
      <w:jc w:val="right"/>
    </w:pPr>
  </w:style>
  <w:style w:type="paragraph" w:customStyle="1" w:styleId="Figure">
    <w:name w:val="Figure_#"/>
    <w:basedOn w:val="Normal"/>
    <w:next w:val="BodyText"/>
    <w:uiPriority w:val="99"/>
    <w:rsid w:val="00B534F2"/>
    <w:pPr>
      <w:tabs>
        <w:tab w:val="num" w:pos="3334"/>
      </w:tabs>
      <w:ind w:left="3334" w:hanging="1134"/>
      <w:jc w:val="center"/>
    </w:pPr>
    <w:rPr>
      <w:i/>
      <w:iCs/>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sz w:val="24"/>
      <w:szCs w:val="24"/>
      <w:lang w:val="en-US"/>
    </w:rPr>
  </w:style>
  <w:style w:type="character" w:customStyle="1" w:styleId="FooterChar">
    <w:name w:val="Footer Char"/>
    <w:link w:val="Footer"/>
    <w:uiPriority w:val="99"/>
    <w:locked/>
    <w:rsid w:val="00870A1B"/>
    <w:rPr>
      <w:rFonts w:ascii="Arial" w:hAnsi="Arial" w:cs="Arial"/>
      <w:sz w:val="24"/>
      <w:szCs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1"/>
    <w:uiPriority w:val="99"/>
    <w:semiHidden/>
    <w:rsid w:val="00B534F2"/>
    <w:rPr>
      <w:sz w:val="20"/>
      <w:szCs w:val="20"/>
      <w:lang w:val="en-US"/>
    </w:rPr>
  </w:style>
  <w:style w:type="character" w:customStyle="1" w:styleId="FootnoteTextChar">
    <w:name w:val="Footnote Text Char"/>
    <w:uiPriority w:val="99"/>
    <w:semiHidden/>
    <w:locked/>
    <w:rsid w:val="002835AA"/>
    <w:rPr>
      <w:rFonts w:cs="Times New Roman"/>
      <w:sz w:val="20"/>
      <w:szCs w:val="20"/>
    </w:rPr>
  </w:style>
  <w:style w:type="character" w:customStyle="1" w:styleId="FootnoteTextChar1">
    <w:name w:val="Footnote Text Char1"/>
    <w:link w:val="FootnoteText"/>
    <w:uiPriority w:val="99"/>
    <w:locked/>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sz w:val="24"/>
      <w:szCs w:val="24"/>
      <w:lang w:val="en-US"/>
    </w:rPr>
  </w:style>
  <w:style w:type="character" w:customStyle="1" w:styleId="HeaderChar">
    <w:name w:val="Header Char"/>
    <w:link w:val="Header"/>
    <w:uiPriority w:val="99"/>
    <w:locked/>
    <w:rsid w:val="0018656F"/>
    <w:rPr>
      <w:rFonts w:ascii="Arial" w:hAnsi="Arial" w:cs="Arial"/>
      <w:sz w:val="24"/>
      <w:szCs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customStyle="1" w:styleId="List1">
    <w:name w:val="List 1"/>
    <w:basedOn w:val="Normal"/>
    <w:uiPriority w:val="99"/>
    <w:rsid w:val="00B534F2"/>
    <w:pPr>
      <w:numPr>
        <w:numId w:val="20"/>
      </w:numPr>
    </w:pPr>
    <w:rPr>
      <w:lang w:eastAsia="en-GB"/>
    </w:rPr>
  </w:style>
  <w:style w:type="paragraph" w:customStyle="1" w:styleId="List1indent">
    <w:name w:val="List 1 indent"/>
    <w:basedOn w:val="Normal"/>
    <w:uiPriority w:val="99"/>
    <w:rsid w:val="007379A8"/>
    <w:pPr>
      <w:numPr>
        <w:ilvl w:val="1"/>
        <w:numId w:val="20"/>
      </w:numPr>
      <w:tabs>
        <w:tab w:val="clear" w:pos="993"/>
        <w:tab w:val="num" w:pos="1134"/>
      </w:tabs>
      <w:ind w:left="1134"/>
    </w:pPr>
    <w:rPr>
      <w:lang w:eastAsia="en-GB"/>
    </w:rPr>
  </w:style>
  <w:style w:type="paragraph" w:customStyle="1" w:styleId="List1indent2">
    <w:name w:val="List 1 indent 2"/>
    <w:basedOn w:val="Normal"/>
    <w:uiPriority w:val="99"/>
    <w:rsid w:val="00B534F2"/>
    <w:pPr>
      <w:numPr>
        <w:ilvl w:val="2"/>
        <w:numId w:val="21"/>
      </w:numPr>
    </w:pPr>
    <w:rPr>
      <w:sz w:val="20"/>
      <w:szCs w:val="20"/>
      <w:lang w:eastAsia="en-GB"/>
    </w:rPr>
  </w:style>
  <w:style w:type="paragraph" w:customStyle="1" w:styleId="List1indent2text">
    <w:name w:val="List 1 indent 2 text"/>
    <w:basedOn w:val="Normal"/>
    <w:uiPriority w:val="99"/>
    <w:rsid w:val="00B534F2"/>
    <w:pPr>
      <w:ind w:left="1701"/>
    </w:pPr>
    <w:rPr>
      <w:sz w:val="20"/>
      <w:szCs w:val="20"/>
      <w:lang w:eastAsia="en-GB"/>
    </w:rPr>
  </w:style>
  <w:style w:type="paragraph" w:customStyle="1" w:styleId="List1indenttext">
    <w:name w:val="List 1 indent text"/>
    <w:basedOn w:val="Normal"/>
    <w:uiPriority w:val="99"/>
    <w:rsid w:val="00B534F2"/>
    <w:pPr>
      <w:ind w:left="1134"/>
    </w:pPr>
    <w:rPr>
      <w:lang w:eastAsia="en-GB"/>
    </w:rPr>
  </w:style>
  <w:style w:type="paragraph" w:customStyle="1" w:styleId="List1text">
    <w:name w:val="List 1 text"/>
    <w:basedOn w:val="Normal"/>
    <w:uiPriority w:val="99"/>
    <w:rsid w:val="00B534F2"/>
    <w:pPr>
      <w:ind w:left="567"/>
    </w:pPr>
    <w:rPr>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Arial"/>
      <w:sz w:val="20"/>
      <w:szCs w:val="20"/>
    </w:rPr>
  </w:style>
  <w:style w:type="paragraph" w:customStyle="1" w:styleId="Citaat">
    <w:name w:val="Citaat"/>
    <w:basedOn w:val="Normal"/>
    <w:link w:val="CitaatChar"/>
    <w:uiPriority w:val="99"/>
    <w:rsid w:val="00B534F2"/>
    <w:pPr>
      <w:spacing w:before="60" w:after="60"/>
      <w:ind w:left="567" w:right="935"/>
    </w:pPr>
    <w:rPr>
      <w:i/>
      <w:iCs/>
      <w:sz w:val="24"/>
      <w:szCs w:val="24"/>
      <w:lang w:val="en-US"/>
    </w:rPr>
  </w:style>
  <w:style w:type="character" w:customStyle="1" w:styleId="CitaatChar">
    <w:name w:val="Citaat Char"/>
    <w:link w:val="Citaat"/>
    <w:uiPriority w:val="99"/>
    <w:locked/>
    <w:rsid w:val="00B534F2"/>
    <w:rPr>
      <w:rFonts w:ascii="Arial" w:hAnsi="Arial" w:cs="Arial"/>
      <w:i/>
      <w:iCs/>
      <w:sz w:val="24"/>
      <w:szCs w:val="24"/>
      <w:lang w:eastAsia="en-US"/>
    </w:rPr>
  </w:style>
  <w:style w:type="paragraph" w:customStyle="1" w:styleId="References">
    <w:name w:val="References"/>
    <w:basedOn w:val="Normal"/>
    <w:uiPriority w:val="99"/>
    <w:rsid w:val="00B534F2"/>
    <w:pPr>
      <w:numPr>
        <w:numId w:val="22"/>
      </w:numPr>
      <w:tabs>
        <w:tab w:val="left" w:pos="567"/>
      </w:tabs>
    </w:pPr>
  </w:style>
  <w:style w:type="paragraph" w:styleId="Subtitle">
    <w:name w:val="Subtitle"/>
    <w:basedOn w:val="Normal"/>
    <w:link w:val="SubtitleChar"/>
    <w:uiPriority w:val="99"/>
    <w:qFormat/>
    <w:rsid w:val="00B534F2"/>
    <w:pPr>
      <w:spacing w:after="60"/>
      <w:jc w:val="center"/>
      <w:outlineLvl w:val="1"/>
    </w:pPr>
    <w:rPr>
      <w:b/>
      <w:bCs/>
      <w:sz w:val="28"/>
      <w:szCs w:val="28"/>
      <w:lang w:val="en-US"/>
    </w:rPr>
  </w:style>
  <w:style w:type="character" w:customStyle="1" w:styleId="SubtitleChar">
    <w:name w:val="Subtitle Char"/>
    <w:link w:val="Subtitle"/>
    <w:uiPriority w:val="99"/>
    <w:locked/>
    <w:rsid w:val="00B534F2"/>
    <w:rPr>
      <w:rFonts w:ascii="Arial" w:hAnsi="Arial" w:cs="Arial"/>
      <w:b/>
      <w:bCs/>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E71F15"/>
    <w:pPr>
      <w:keepNext/>
      <w:numPr>
        <w:numId w:val="23"/>
      </w:numPr>
      <w:jc w:val="center"/>
    </w:pPr>
    <w:rPr>
      <w:i/>
      <w:iCs/>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en-US"/>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99"/>
    <w:semiHidden/>
    <w:rsid w:val="00B534F2"/>
    <w:pPr>
      <w:tabs>
        <w:tab w:val="left" w:pos="567"/>
        <w:tab w:val="right" w:pos="9639"/>
      </w:tabs>
      <w:ind w:left="567" w:right="142" w:hanging="567"/>
    </w:pPr>
    <w:rPr>
      <w:b/>
      <w:bCs/>
      <w:caps/>
    </w:rPr>
  </w:style>
  <w:style w:type="paragraph" w:styleId="TOC2">
    <w:name w:val="toc 2"/>
    <w:basedOn w:val="Normal"/>
    <w:next w:val="Normal"/>
    <w:autoRedefine/>
    <w:uiPriority w:val="99"/>
    <w:semiHidden/>
    <w:rsid w:val="00B534F2"/>
    <w:pPr>
      <w:tabs>
        <w:tab w:val="left" w:pos="851"/>
        <w:tab w:val="right" w:pos="9639"/>
      </w:tabs>
    </w:pPr>
  </w:style>
  <w:style w:type="paragraph" w:styleId="TOC3">
    <w:name w:val="toc 3"/>
    <w:basedOn w:val="Normal"/>
    <w:next w:val="Normal"/>
    <w:autoRedefine/>
    <w:uiPriority w:val="99"/>
    <w:semiHidden/>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Bold"/>
      <w:b/>
      <w:bCs/>
      <w:caps/>
      <w:noProof/>
      <w:lang w:eastAsia="en-GB"/>
    </w:rPr>
  </w:style>
  <w:style w:type="paragraph" w:styleId="TOC5">
    <w:name w:val="toc 5"/>
    <w:basedOn w:val="Normal"/>
    <w:next w:val="Normal"/>
    <w:autoRedefine/>
    <w:uiPriority w:val="99"/>
    <w:semiHidden/>
    <w:rsid w:val="00986D5A"/>
    <w:pPr>
      <w:tabs>
        <w:tab w:val="left" w:pos="1134"/>
        <w:tab w:val="right" w:pos="9639"/>
      </w:tabs>
      <w:ind w:left="1134" w:hanging="1134"/>
    </w:pPr>
    <w:rPr>
      <w:b/>
      <w:bCs/>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rPr>
      <w:rFonts w:ascii="Arial"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uiPriority w:val="99"/>
    <w:rsid w:val="00F710A0"/>
    <w:rPr>
      <w:b/>
      <w:bCs/>
      <w:caps/>
      <w:sz w:val="24"/>
      <w:szCs w:val="24"/>
      <w:lang w:eastAsia="en-GB"/>
    </w:rPr>
  </w:style>
  <w:style w:type="paragraph" w:customStyle="1" w:styleId="AnnexHeading2">
    <w:name w:val="Annex Heading 2"/>
    <w:basedOn w:val="Normal"/>
    <w:next w:val="BodyText"/>
    <w:uiPriority w:val="99"/>
    <w:rsid w:val="00F710A0"/>
    <w:rPr>
      <w:b/>
      <w:bCs/>
    </w:rPr>
  </w:style>
  <w:style w:type="paragraph" w:customStyle="1" w:styleId="AnnexHeading3">
    <w:name w:val="Annex Heading 3"/>
    <w:basedOn w:val="Normal"/>
    <w:next w:val="Normal"/>
    <w:uiPriority w:val="99"/>
    <w:rsid w:val="00F710A0"/>
    <w:rPr>
      <w:lang w:eastAsia="en-GB"/>
    </w:rPr>
  </w:style>
  <w:style w:type="paragraph" w:customStyle="1" w:styleId="AnnexHeading4">
    <w:name w:val="Annex Heading 4"/>
    <w:basedOn w:val="Normal"/>
    <w:next w:val="BodyText"/>
    <w:uiPriority w:val="99"/>
    <w:rsid w:val="00F710A0"/>
    <w:rPr>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ind w:left="1134"/>
    </w:pPr>
    <w:rPr>
      <w:lang w:val="en-US"/>
    </w:rPr>
  </w:style>
  <w:style w:type="character" w:customStyle="1" w:styleId="BodyTextIndent3Char">
    <w:name w:val="Body Text Indent 3 Char"/>
    <w:link w:val="BodyTextIndent3"/>
    <w:uiPriority w:val="99"/>
    <w:locked/>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FE6208"/>
    <w:rPr>
      <w:b/>
      <w:bCs/>
      <w:caps/>
      <w:sz w:val="24"/>
      <w:szCs w:val="24"/>
      <w:lang w:eastAsia="en-GB"/>
    </w:rPr>
  </w:style>
  <w:style w:type="paragraph" w:customStyle="1" w:styleId="AppendixHeading2">
    <w:name w:val="Appendix Heading 2"/>
    <w:basedOn w:val="Normal"/>
    <w:next w:val="BodyText"/>
    <w:uiPriority w:val="99"/>
    <w:rsid w:val="00FE6208"/>
    <w:pPr>
      <w:numPr>
        <w:ilvl w:val="1"/>
        <w:numId w:val="24"/>
      </w:numPr>
    </w:pPr>
    <w:rPr>
      <w:b/>
      <w:bCs/>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hAnsi="Arial" w:cs="Arial"/>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hAnsi="Arial" w:cs="Arial"/>
      <w:sz w:val="24"/>
      <w:szCs w:val="24"/>
      <w:lang w:eastAsia="en-US"/>
    </w:rPr>
  </w:style>
  <w:style w:type="paragraph" w:styleId="BodyText2">
    <w:name w:val="Body Text 2"/>
    <w:basedOn w:val="Normal"/>
    <w:link w:val="BodyText2Char"/>
    <w:uiPriority w:val="99"/>
    <w:rsid w:val="00032948"/>
    <w:pPr>
      <w:spacing w:line="480" w:lineRule="auto"/>
    </w:pPr>
    <w:rPr>
      <w:sz w:val="24"/>
      <w:szCs w:val="24"/>
      <w:lang w:val="en-US"/>
    </w:rPr>
  </w:style>
  <w:style w:type="character" w:customStyle="1" w:styleId="BodyText2Char">
    <w:name w:val="Body Text 2 Char"/>
    <w:link w:val="BodyText2"/>
    <w:uiPriority w:val="99"/>
    <w:locked/>
    <w:rsid w:val="00032948"/>
    <w:rPr>
      <w:rFonts w:ascii="Arial" w:hAnsi="Arial" w:cs="Arial"/>
      <w:sz w:val="24"/>
      <w:szCs w:val="24"/>
      <w:lang w:eastAsia="en-US"/>
    </w:rPr>
  </w:style>
  <w:style w:type="paragraph" w:customStyle="1" w:styleId="AppendixHeading3">
    <w:name w:val="Appendix Heading 3"/>
    <w:basedOn w:val="Normal"/>
    <w:next w:val="Normal"/>
    <w:uiPriority w:val="99"/>
    <w:rsid w:val="00FE6208"/>
    <w:pPr>
      <w:numPr>
        <w:ilvl w:val="2"/>
        <w:numId w:val="24"/>
      </w:numPr>
    </w:pPr>
    <w:rPr>
      <w:lang w:eastAsia="en-GB"/>
    </w:rPr>
  </w:style>
  <w:style w:type="paragraph" w:customStyle="1" w:styleId="Lijstalinea">
    <w:name w:val="Lijstalinea"/>
    <w:basedOn w:val="Normal"/>
    <w:link w:val="LijstalineaChar"/>
    <w:uiPriority w:val="99"/>
    <w:rsid w:val="002835AA"/>
    <w:pPr>
      <w:spacing w:after="200" w:line="276" w:lineRule="auto"/>
      <w:ind w:left="720"/>
    </w:pPr>
    <w:rPr>
      <w:rFonts w:ascii="Calibri" w:eastAsia="MS ??" w:hAnsi="Calibri" w:cs="Calibri"/>
      <w:lang w:val="en-AU" w:eastAsia="en-AU"/>
    </w:rPr>
  </w:style>
  <w:style w:type="character" w:customStyle="1" w:styleId="reference-text">
    <w:name w:val="reference-text"/>
    <w:uiPriority w:val="99"/>
    <w:rsid w:val="00632CF7"/>
    <w:rPr>
      <w:rFonts w:cs="Times New Roman"/>
    </w:rPr>
  </w:style>
  <w:style w:type="character" w:styleId="Strong">
    <w:name w:val="Strong"/>
    <w:uiPriority w:val="99"/>
    <w:qFormat/>
    <w:rsid w:val="00F367BF"/>
    <w:rPr>
      <w:rFonts w:cs="Times New Roman"/>
      <w:b/>
      <w:bCs/>
    </w:rPr>
  </w:style>
  <w:style w:type="character" w:customStyle="1" w:styleId="LijstalineaChar">
    <w:name w:val="Lijstalinea Char"/>
    <w:link w:val="Lijstalinea"/>
    <w:uiPriority w:val="99"/>
    <w:locked/>
    <w:rsid w:val="00C37939"/>
    <w:rPr>
      <w:rFonts w:ascii="Calibri" w:eastAsia="MS ??" w:hAnsi="Calibri" w:cs="Calibri"/>
      <w:sz w:val="22"/>
      <w:szCs w:val="22"/>
      <w:lang w:val="en-AU" w:eastAsia="en-AU"/>
    </w:rPr>
  </w:style>
  <w:style w:type="paragraph" w:customStyle="1" w:styleId="Lijstalinea1">
    <w:name w:val="Lijstalinea1"/>
    <w:basedOn w:val="Normal"/>
    <w:uiPriority w:val="99"/>
    <w:semiHidden/>
    <w:rsid w:val="00C37939"/>
    <w:pPr>
      <w:numPr>
        <w:numId w:val="27"/>
      </w:numPr>
      <w:tabs>
        <w:tab w:val="num" w:pos="720"/>
      </w:tabs>
      <w:ind w:left="720" w:hanging="360"/>
    </w:pPr>
    <w:rPr>
      <w:rFonts w:ascii="Verdana" w:hAnsi="Verdana" w:cs="Verdana"/>
      <w:sz w:val="18"/>
      <w:szCs w:val="18"/>
      <w:lang w:val="nl-NL"/>
    </w:rPr>
  </w:style>
  <w:style w:type="paragraph" w:styleId="Caption">
    <w:name w:val="caption"/>
    <w:basedOn w:val="Normal"/>
    <w:next w:val="Normal"/>
    <w:uiPriority w:val="99"/>
    <w:qFormat/>
    <w:rsid w:val="006C6234"/>
    <w:rPr>
      <w:b/>
      <w:bCs/>
      <w:sz w:val="20"/>
      <w:szCs w:val="20"/>
    </w:rPr>
  </w:style>
  <w:style w:type="paragraph" w:customStyle="1" w:styleId="Default">
    <w:name w:val="Default"/>
    <w:uiPriority w:val="99"/>
    <w:rsid w:val="00BC4266"/>
    <w:pPr>
      <w:autoSpaceDE w:val="0"/>
      <w:autoSpaceDN w:val="0"/>
      <w:adjustRightInd w:val="0"/>
    </w:pPr>
    <w:rPr>
      <w:rFonts w:ascii="EUAlbertina" w:hAnsi="EUAlbertina" w:cs="EUAlbertina"/>
      <w:color w:val="000000"/>
      <w:sz w:val="24"/>
      <w:szCs w:val="24"/>
      <w:lang w:val="en-IE" w:eastAsia="en-IE"/>
    </w:rPr>
  </w:style>
  <w:style w:type="paragraph" w:customStyle="1" w:styleId="CM1">
    <w:name w:val="CM1"/>
    <w:basedOn w:val="Default"/>
    <w:next w:val="Default"/>
    <w:uiPriority w:val="99"/>
    <w:rsid w:val="00BC4266"/>
    <w:rPr>
      <w:color w:val="auto"/>
    </w:rPr>
  </w:style>
  <w:style w:type="paragraph" w:customStyle="1" w:styleId="CM3">
    <w:name w:val="CM3"/>
    <w:basedOn w:val="Default"/>
    <w:next w:val="Default"/>
    <w:uiPriority w:val="99"/>
    <w:rsid w:val="00BC4266"/>
    <w:rPr>
      <w:color w:val="auto"/>
    </w:rPr>
  </w:style>
  <w:style w:type="paragraph" w:customStyle="1" w:styleId="CM4">
    <w:name w:val="CM4"/>
    <w:basedOn w:val="Default"/>
    <w:next w:val="Default"/>
    <w:uiPriority w:val="99"/>
    <w:rsid w:val="00BC4266"/>
    <w:rPr>
      <w:color w:val="auto"/>
    </w:rPr>
  </w:style>
  <w:style w:type="paragraph" w:customStyle="1" w:styleId="Contenudetableau">
    <w:name w:val="Contenu de tableau"/>
    <w:basedOn w:val="Normal"/>
    <w:uiPriority w:val="99"/>
    <w:rsid w:val="008F6BFB"/>
    <w:pPr>
      <w:suppressLineNumbers/>
      <w:suppressAutoHyphens/>
      <w:spacing w:after="200" w:line="276" w:lineRule="auto"/>
    </w:pPr>
    <w:rPr>
      <w:rFonts w:ascii="Calibri" w:eastAsia="SimSun" w:hAnsi="Calibri" w:cs="Calibri"/>
      <w:color w:val="00000A"/>
    </w:rPr>
  </w:style>
  <w:style w:type="paragraph" w:customStyle="1" w:styleId="Kopvaninhoudsopgave">
    <w:name w:val="Kop van inhoudsopgave"/>
    <w:basedOn w:val="Heading1"/>
    <w:next w:val="Normal"/>
    <w:uiPriority w:val="99"/>
    <w:semiHidden/>
    <w:rsid w:val="00516366"/>
    <w:pPr>
      <w:keepLines/>
      <w:numPr>
        <w:numId w:val="0"/>
      </w:numPr>
      <w:spacing w:before="480" w:after="0" w:line="276" w:lineRule="auto"/>
      <w:outlineLvl w:val="9"/>
    </w:pPr>
    <w:rPr>
      <w:rFonts w:ascii="Cambria" w:hAnsi="Cambria" w:cs="Cambria"/>
      <w:caps w:val="0"/>
      <w:color w:val="365F91"/>
      <w:kern w:val="0"/>
      <w:sz w:val="28"/>
      <w:szCs w:val="28"/>
      <w:lang w:val="sv-SE" w:eastAsia="en-US"/>
    </w:rPr>
  </w:style>
  <w:style w:type="table" w:styleId="TableSimple3">
    <w:name w:val="Table Simple 3"/>
    <w:basedOn w:val="TableNormal"/>
    <w:uiPriority w:val="99"/>
    <w:rsid w:val="00344B22"/>
    <w:rPr>
      <w:rFonts w:ascii="Arial" w:hAnsi="Arial" w:cs="Arial"/>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StyleJustified">
    <w:name w:val="Style Justified"/>
    <w:basedOn w:val="Normal"/>
    <w:next w:val="Normal"/>
    <w:autoRedefine/>
    <w:uiPriority w:val="99"/>
    <w:rsid w:val="00C65C6C"/>
  </w:style>
  <w:style w:type="paragraph" w:customStyle="1" w:styleId="normalflat">
    <w:name w:val="normal_flat"/>
    <w:basedOn w:val="Normal"/>
    <w:next w:val="Normal"/>
    <w:uiPriority w:val="99"/>
    <w:rsid w:val="00617E95"/>
    <w:pPr>
      <w:spacing w:before="0" w:after="0"/>
    </w:pPr>
  </w:style>
  <w:style w:type="paragraph" w:customStyle="1" w:styleId="NormalBold">
    <w:name w:val="Normal_Bold"/>
    <w:basedOn w:val="Normal"/>
    <w:next w:val="Normal"/>
    <w:link w:val="NormalBoldChar"/>
    <w:uiPriority w:val="99"/>
    <w:rsid w:val="00617E95"/>
    <w:rPr>
      <w:b/>
      <w:bCs/>
      <w:sz w:val="24"/>
      <w:szCs w:val="24"/>
    </w:rPr>
  </w:style>
  <w:style w:type="paragraph" w:customStyle="1" w:styleId="normalitalic">
    <w:name w:val="normal_italic"/>
    <w:basedOn w:val="Normal"/>
    <w:next w:val="Normal"/>
    <w:uiPriority w:val="99"/>
    <w:rsid w:val="00617E95"/>
    <w:rPr>
      <w:i/>
      <w:iCs/>
    </w:rPr>
  </w:style>
  <w:style w:type="paragraph" w:customStyle="1" w:styleId="normalkeeptogether">
    <w:name w:val="normal_keeptogether"/>
    <w:basedOn w:val="Normal"/>
    <w:next w:val="Normal"/>
    <w:uiPriority w:val="99"/>
    <w:rsid w:val="00E5518D"/>
    <w:pPr>
      <w:keepNext/>
      <w:keepLines/>
    </w:pPr>
  </w:style>
  <w:style w:type="character" w:customStyle="1" w:styleId="Bullet1Char">
    <w:name w:val="Bullet 1 Char"/>
    <w:link w:val="Bullet1"/>
    <w:uiPriority w:val="99"/>
    <w:locked/>
    <w:rsid w:val="004918D0"/>
    <w:rPr>
      <w:rFonts w:ascii="Arial" w:hAnsi="Arial" w:cs="Arial"/>
      <w:sz w:val="20"/>
      <w:szCs w:val="20"/>
    </w:rPr>
  </w:style>
  <w:style w:type="paragraph" w:customStyle="1" w:styleId="Style1">
    <w:name w:val="Style1"/>
    <w:basedOn w:val="Normal"/>
    <w:uiPriority w:val="99"/>
    <w:rsid w:val="00EE0AC4"/>
  </w:style>
  <w:style w:type="character" w:customStyle="1" w:styleId="NormalBoldChar">
    <w:name w:val="Normal_Bold Char"/>
    <w:link w:val="NormalBold"/>
    <w:uiPriority w:val="99"/>
    <w:locked/>
    <w:rsid w:val="00F27AB8"/>
    <w:rPr>
      <w:rFonts w:ascii="Arial" w:hAnsi="Arial" w:cs="Arial"/>
      <w:b/>
      <w:bCs/>
      <w:sz w:val="24"/>
      <w:szCs w:val="24"/>
      <w:lang w:val="en-GB" w:eastAsia="en-US"/>
    </w:rPr>
  </w:style>
  <w:style w:type="paragraph" w:styleId="Revision">
    <w:name w:val="Revision"/>
    <w:hidden/>
    <w:uiPriority w:val="99"/>
    <w:semiHidden/>
    <w:rsid w:val="00127641"/>
    <w:rPr>
      <w:rFonts w:ascii="Arial" w:hAnsi="Arial" w:cs="Arial"/>
      <w:sz w:val="22"/>
      <w:szCs w:val="22"/>
      <w:lang w:eastAsia="en-US"/>
    </w:rPr>
  </w:style>
  <w:style w:type="character" w:customStyle="1" w:styleId="CharChar15">
    <w:name w:val="Char Char15"/>
    <w:uiPriority w:val="99"/>
    <w:rsid w:val="00C33117"/>
    <w:rPr>
      <w:rFonts w:ascii="Arial" w:hAnsi="Arial" w:cs="Arial"/>
      <w:sz w:val="24"/>
      <w:szCs w:val="24"/>
      <w:lang w:eastAsia="en-US"/>
    </w:rPr>
  </w:style>
  <w:style w:type="character" w:customStyle="1" w:styleId="CharChar4">
    <w:name w:val="Char Char4"/>
    <w:uiPriority w:val="99"/>
    <w:rsid w:val="00C33117"/>
    <w:rPr>
      <w:rFonts w:ascii="Arial" w:hAnsi="Arial" w:cs="Arial"/>
      <w:b/>
      <w:bCs/>
      <w:kern w:val="28"/>
      <w:sz w:val="32"/>
      <w:szCs w:val="32"/>
      <w:lang w:eastAsia="en-US"/>
    </w:rPr>
  </w:style>
  <w:style w:type="paragraph" w:styleId="NoSpacing">
    <w:name w:val="No Spacing"/>
    <w:uiPriority w:val="99"/>
    <w:qFormat/>
    <w:rsid w:val="00AB59AB"/>
    <w:rPr>
      <w:rFonts w:ascii="Calibri" w:hAnsi="Calibri" w:cs="Calibri"/>
      <w:sz w:val="22"/>
      <w:szCs w:val="22"/>
      <w:lang w:eastAsia="en-US"/>
    </w:rPr>
  </w:style>
  <w:style w:type="numbering" w:styleId="ArticleSection">
    <w:name w:val="Outline List 3"/>
    <w:basedOn w:val="NoList"/>
    <w:uiPriority w:val="99"/>
    <w:semiHidden/>
    <w:unhideWhenUsed/>
    <w:locked/>
    <w:rsid w:val="00C4482F"/>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95266">
      <w:marLeft w:val="0"/>
      <w:marRight w:val="0"/>
      <w:marTop w:val="0"/>
      <w:marBottom w:val="0"/>
      <w:divBdr>
        <w:top w:val="none" w:sz="0" w:space="0" w:color="auto"/>
        <w:left w:val="none" w:sz="0" w:space="0" w:color="auto"/>
        <w:bottom w:val="none" w:sz="0" w:space="0" w:color="auto"/>
        <w:right w:val="none" w:sz="0" w:space="0" w:color="auto"/>
      </w:divBdr>
    </w:div>
    <w:div w:id="208995270">
      <w:marLeft w:val="0"/>
      <w:marRight w:val="0"/>
      <w:marTop w:val="0"/>
      <w:marBottom w:val="0"/>
      <w:divBdr>
        <w:top w:val="none" w:sz="0" w:space="0" w:color="auto"/>
        <w:left w:val="none" w:sz="0" w:space="0" w:color="auto"/>
        <w:bottom w:val="none" w:sz="0" w:space="0" w:color="auto"/>
        <w:right w:val="none" w:sz="0" w:space="0" w:color="auto"/>
      </w:divBdr>
    </w:div>
    <w:div w:id="208995273">
      <w:marLeft w:val="0"/>
      <w:marRight w:val="0"/>
      <w:marTop w:val="0"/>
      <w:marBottom w:val="0"/>
      <w:divBdr>
        <w:top w:val="none" w:sz="0" w:space="0" w:color="auto"/>
        <w:left w:val="none" w:sz="0" w:space="0" w:color="auto"/>
        <w:bottom w:val="none" w:sz="0" w:space="0" w:color="auto"/>
        <w:right w:val="none" w:sz="0" w:space="0" w:color="auto"/>
      </w:divBdr>
      <w:divsChild>
        <w:div w:id="208995305">
          <w:marLeft w:val="0"/>
          <w:marRight w:val="0"/>
          <w:marTop w:val="0"/>
          <w:marBottom w:val="0"/>
          <w:divBdr>
            <w:top w:val="none" w:sz="0" w:space="0" w:color="auto"/>
            <w:left w:val="none" w:sz="0" w:space="0" w:color="auto"/>
            <w:bottom w:val="none" w:sz="0" w:space="0" w:color="auto"/>
            <w:right w:val="none" w:sz="0" w:space="0" w:color="auto"/>
          </w:divBdr>
          <w:divsChild>
            <w:div w:id="208995294">
              <w:marLeft w:val="420"/>
              <w:marRight w:val="0"/>
              <w:marTop w:val="0"/>
              <w:marBottom w:val="0"/>
              <w:divBdr>
                <w:top w:val="none" w:sz="0" w:space="0" w:color="auto"/>
                <w:left w:val="none" w:sz="0" w:space="0" w:color="auto"/>
                <w:bottom w:val="none" w:sz="0" w:space="0" w:color="auto"/>
                <w:right w:val="none" w:sz="0" w:space="0" w:color="auto"/>
              </w:divBdr>
              <w:divsChild>
                <w:div w:id="208995280">
                  <w:marLeft w:val="0"/>
                  <w:marRight w:val="0"/>
                  <w:marTop w:val="0"/>
                  <w:marBottom w:val="150"/>
                  <w:divBdr>
                    <w:top w:val="none" w:sz="0" w:space="0" w:color="auto"/>
                    <w:left w:val="none" w:sz="0" w:space="0" w:color="auto"/>
                    <w:bottom w:val="none" w:sz="0" w:space="0" w:color="auto"/>
                    <w:right w:val="none" w:sz="0" w:space="0" w:color="auto"/>
                  </w:divBdr>
                  <w:divsChild>
                    <w:div w:id="208995306">
                      <w:marLeft w:val="0"/>
                      <w:marRight w:val="105"/>
                      <w:marTop w:val="0"/>
                      <w:marBottom w:val="150"/>
                      <w:divBdr>
                        <w:top w:val="none" w:sz="0" w:space="0" w:color="auto"/>
                        <w:left w:val="none" w:sz="0" w:space="0" w:color="auto"/>
                        <w:bottom w:val="none" w:sz="0" w:space="0" w:color="auto"/>
                        <w:right w:val="none" w:sz="0" w:space="0" w:color="auto"/>
                      </w:divBdr>
                      <w:divsChild>
                        <w:div w:id="208995274">
                          <w:marLeft w:val="0"/>
                          <w:marRight w:val="0"/>
                          <w:marTop w:val="0"/>
                          <w:marBottom w:val="0"/>
                          <w:divBdr>
                            <w:top w:val="none" w:sz="0" w:space="0" w:color="auto"/>
                            <w:left w:val="none" w:sz="0" w:space="0" w:color="auto"/>
                            <w:bottom w:val="none" w:sz="0" w:space="0" w:color="auto"/>
                            <w:right w:val="none" w:sz="0" w:space="0" w:color="auto"/>
                          </w:divBdr>
                          <w:divsChild>
                            <w:div w:id="208995287">
                              <w:marLeft w:val="0"/>
                              <w:marRight w:val="0"/>
                              <w:marTop w:val="0"/>
                              <w:marBottom w:val="0"/>
                              <w:divBdr>
                                <w:top w:val="none" w:sz="0" w:space="0" w:color="auto"/>
                                <w:left w:val="single" w:sz="6" w:space="0" w:color="A3C9DE"/>
                                <w:bottom w:val="single" w:sz="6" w:space="0" w:color="A3C9DE"/>
                                <w:right w:val="single" w:sz="6" w:space="8" w:color="A3C9DE"/>
                              </w:divBdr>
                              <w:divsChild>
                                <w:div w:id="20899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995275">
      <w:marLeft w:val="0"/>
      <w:marRight w:val="0"/>
      <w:marTop w:val="0"/>
      <w:marBottom w:val="0"/>
      <w:divBdr>
        <w:top w:val="none" w:sz="0" w:space="0" w:color="auto"/>
        <w:left w:val="none" w:sz="0" w:space="0" w:color="auto"/>
        <w:bottom w:val="none" w:sz="0" w:space="0" w:color="auto"/>
        <w:right w:val="none" w:sz="0" w:space="0" w:color="auto"/>
      </w:divBdr>
      <w:divsChild>
        <w:div w:id="208995299">
          <w:marLeft w:val="0"/>
          <w:marRight w:val="0"/>
          <w:marTop w:val="0"/>
          <w:marBottom w:val="0"/>
          <w:divBdr>
            <w:top w:val="none" w:sz="0" w:space="0" w:color="auto"/>
            <w:left w:val="none" w:sz="0" w:space="0" w:color="auto"/>
            <w:bottom w:val="none" w:sz="0" w:space="0" w:color="auto"/>
            <w:right w:val="none" w:sz="0" w:space="0" w:color="auto"/>
          </w:divBdr>
          <w:divsChild>
            <w:div w:id="208995271">
              <w:marLeft w:val="469"/>
              <w:marRight w:val="0"/>
              <w:marTop w:val="0"/>
              <w:marBottom w:val="0"/>
              <w:divBdr>
                <w:top w:val="none" w:sz="0" w:space="0" w:color="auto"/>
                <w:left w:val="none" w:sz="0" w:space="0" w:color="auto"/>
                <w:bottom w:val="none" w:sz="0" w:space="0" w:color="auto"/>
                <w:right w:val="none" w:sz="0" w:space="0" w:color="auto"/>
              </w:divBdr>
              <w:divsChild>
                <w:div w:id="208995290">
                  <w:marLeft w:val="0"/>
                  <w:marRight w:val="0"/>
                  <w:marTop w:val="0"/>
                  <w:marBottom w:val="167"/>
                  <w:divBdr>
                    <w:top w:val="none" w:sz="0" w:space="0" w:color="auto"/>
                    <w:left w:val="none" w:sz="0" w:space="0" w:color="auto"/>
                    <w:bottom w:val="none" w:sz="0" w:space="0" w:color="auto"/>
                    <w:right w:val="none" w:sz="0" w:space="0" w:color="auto"/>
                  </w:divBdr>
                  <w:divsChild>
                    <w:div w:id="208995298">
                      <w:marLeft w:val="0"/>
                      <w:marRight w:val="117"/>
                      <w:marTop w:val="0"/>
                      <w:marBottom w:val="167"/>
                      <w:divBdr>
                        <w:top w:val="none" w:sz="0" w:space="0" w:color="auto"/>
                        <w:left w:val="none" w:sz="0" w:space="0" w:color="auto"/>
                        <w:bottom w:val="none" w:sz="0" w:space="0" w:color="auto"/>
                        <w:right w:val="none" w:sz="0" w:space="0" w:color="auto"/>
                      </w:divBdr>
                      <w:divsChild>
                        <w:div w:id="208995269">
                          <w:marLeft w:val="0"/>
                          <w:marRight w:val="0"/>
                          <w:marTop w:val="0"/>
                          <w:marBottom w:val="0"/>
                          <w:divBdr>
                            <w:top w:val="none" w:sz="0" w:space="0" w:color="auto"/>
                            <w:left w:val="none" w:sz="0" w:space="0" w:color="auto"/>
                            <w:bottom w:val="none" w:sz="0" w:space="0" w:color="auto"/>
                            <w:right w:val="none" w:sz="0" w:space="0" w:color="auto"/>
                          </w:divBdr>
                          <w:divsChild>
                            <w:div w:id="2089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95277">
      <w:marLeft w:val="0"/>
      <w:marRight w:val="0"/>
      <w:marTop w:val="0"/>
      <w:marBottom w:val="0"/>
      <w:divBdr>
        <w:top w:val="none" w:sz="0" w:space="0" w:color="auto"/>
        <w:left w:val="none" w:sz="0" w:space="0" w:color="auto"/>
        <w:bottom w:val="none" w:sz="0" w:space="0" w:color="auto"/>
        <w:right w:val="none" w:sz="0" w:space="0" w:color="auto"/>
      </w:divBdr>
    </w:div>
    <w:div w:id="208995279">
      <w:marLeft w:val="0"/>
      <w:marRight w:val="0"/>
      <w:marTop w:val="0"/>
      <w:marBottom w:val="0"/>
      <w:divBdr>
        <w:top w:val="none" w:sz="0" w:space="0" w:color="auto"/>
        <w:left w:val="none" w:sz="0" w:space="0" w:color="auto"/>
        <w:bottom w:val="none" w:sz="0" w:space="0" w:color="auto"/>
        <w:right w:val="none" w:sz="0" w:space="0" w:color="auto"/>
      </w:divBdr>
    </w:div>
    <w:div w:id="208995282">
      <w:marLeft w:val="0"/>
      <w:marRight w:val="0"/>
      <w:marTop w:val="0"/>
      <w:marBottom w:val="0"/>
      <w:divBdr>
        <w:top w:val="none" w:sz="0" w:space="0" w:color="auto"/>
        <w:left w:val="none" w:sz="0" w:space="0" w:color="auto"/>
        <w:bottom w:val="none" w:sz="0" w:space="0" w:color="auto"/>
        <w:right w:val="none" w:sz="0" w:space="0" w:color="auto"/>
      </w:divBdr>
    </w:div>
    <w:div w:id="208995284">
      <w:marLeft w:val="0"/>
      <w:marRight w:val="0"/>
      <w:marTop w:val="0"/>
      <w:marBottom w:val="0"/>
      <w:divBdr>
        <w:top w:val="none" w:sz="0" w:space="0" w:color="auto"/>
        <w:left w:val="none" w:sz="0" w:space="0" w:color="auto"/>
        <w:bottom w:val="none" w:sz="0" w:space="0" w:color="auto"/>
        <w:right w:val="none" w:sz="0" w:space="0" w:color="auto"/>
      </w:divBdr>
      <w:divsChild>
        <w:div w:id="208995286">
          <w:marLeft w:val="0"/>
          <w:marRight w:val="0"/>
          <w:marTop w:val="0"/>
          <w:marBottom w:val="0"/>
          <w:divBdr>
            <w:top w:val="none" w:sz="0" w:space="0" w:color="auto"/>
            <w:left w:val="none" w:sz="0" w:space="0" w:color="auto"/>
            <w:bottom w:val="none" w:sz="0" w:space="0" w:color="auto"/>
            <w:right w:val="none" w:sz="0" w:space="0" w:color="auto"/>
          </w:divBdr>
          <w:divsChild>
            <w:div w:id="208995267">
              <w:marLeft w:val="0"/>
              <w:marRight w:val="0"/>
              <w:marTop w:val="0"/>
              <w:marBottom w:val="0"/>
              <w:divBdr>
                <w:top w:val="none" w:sz="0" w:space="0" w:color="auto"/>
                <w:left w:val="none" w:sz="0" w:space="0" w:color="auto"/>
                <w:bottom w:val="none" w:sz="0" w:space="0" w:color="auto"/>
                <w:right w:val="none" w:sz="0" w:space="0" w:color="auto"/>
              </w:divBdr>
              <w:divsChild>
                <w:div w:id="20899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95288">
      <w:marLeft w:val="0"/>
      <w:marRight w:val="0"/>
      <w:marTop w:val="0"/>
      <w:marBottom w:val="0"/>
      <w:divBdr>
        <w:top w:val="none" w:sz="0" w:space="0" w:color="auto"/>
        <w:left w:val="none" w:sz="0" w:space="0" w:color="auto"/>
        <w:bottom w:val="none" w:sz="0" w:space="0" w:color="auto"/>
        <w:right w:val="none" w:sz="0" w:space="0" w:color="auto"/>
      </w:divBdr>
      <w:divsChild>
        <w:div w:id="208995316">
          <w:marLeft w:val="0"/>
          <w:marRight w:val="0"/>
          <w:marTop w:val="0"/>
          <w:marBottom w:val="0"/>
          <w:divBdr>
            <w:top w:val="none" w:sz="0" w:space="0" w:color="auto"/>
            <w:left w:val="none" w:sz="0" w:space="0" w:color="auto"/>
            <w:bottom w:val="none" w:sz="0" w:space="0" w:color="auto"/>
            <w:right w:val="none" w:sz="0" w:space="0" w:color="auto"/>
          </w:divBdr>
          <w:divsChild>
            <w:div w:id="208995272">
              <w:marLeft w:val="0"/>
              <w:marRight w:val="0"/>
              <w:marTop w:val="0"/>
              <w:marBottom w:val="0"/>
              <w:divBdr>
                <w:top w:val="none" w:sz="0" w:space="0" w:color="auto"/>
                <w:left w:val="none" w:sz="0" w:space="0" w:color="auto"/>
                <w:bottom w:val="none" w:sz="0" w:space="0" w:color="auto"/>
                <w:right w:val="none" w:sz="0" w:space="0" w:color="auto"/>
              </w:divBdr>
              <w:divsChild>
                <w:div w:id="208995307">
                  <w:marLeft w:val="0"/>
                  <w:marRight w:val="0"/>
                  <w:marTop w:val="0"/>
                  <w:marBottom w:val="0"/>
                  <w:divBdr>
                    <w:top w:val="none" w:sz="0" w:space="0" w:color="auto"/>
                    <w:left w:val="none" w:sz="0" w:space="0" w:color="auto"/>
                    <w:bottom w:val="none" w:sz="0" w:space="0" w:color="auto"/>
                    <w:right w:val="none" w:sz="0" w:space="0" w:color="auto"/>
                  </w:divBdr>
                  <w:divsChild>
                    <w:div w:id="208995304">
                      <w:marLeft w:val="0"/>
                      <w:marRight w:val="0"/>
                      <w:marTop w:val="0"/>
                      <w:marBottom w:val="0"/>
                      <w:divBdr>
                        <w:top w:val="none" w:sz="0" w:space="0" w:color="auto"/>
                        <w:left w:val="none" w:sz="0" w:space="0" w:color="auto"/>
                        <w:bottom w:val="none" w:sz="0" w:space="0" w:color="auto"/>
                        <w:right w:val="none" w:sz="0" w:space="0" w:color="auto"/>
                      </w:divBdr>
                      <w:divsChild>
                        <w:div w:id="208995295">
                          <w:marLeft w:val="0"/>
                          <w:marRight w:val="0"/>
                          <w:marTop w:val="0"/>
                          <w:marBottom w:val="0"/>
                          <w:divBdr>
                            <w:top w:val="none" w:sz="0" w:space="0" w:color="auto"/>
                            <w:left w:val="none" w:sz="0" w:space="0" w:color="auto"/>
                            <w:bottom w:val="none" w:sz="0" w:space="0" w:color="auto"/>
                            <w:right w:val="none" w:sz="0" w:space="0" w:color="auto"/>
                          </w:divBdr>
                          <w:divsChild>
                            <w:div w:id="208995315">
                              <w:marLeft w:val="419"/>
                              <w:marRight w:val="419"/>
                              <w:marTop w:val="335"/>
                              <w:marBottom w:val="84"/>
                              <w:divBdr>
                                <w:top w:val="none" w:sz="0" w:space="0" w:color="auto"/>
                                <w:left w:val="none" w:sz="0" w:space="0" w:color="auto"/>
                                <w:bottom w:val="single" w:sz="6" w:space="23" w:color="EEEEEE"/>
                                <w:right w:val="none" w:sz="0" w:space="0" w:color="auto"/>
                              </w:divBdr>
                              <w:divsChild>
                                <w:div w:id="208995278">
                                  <w:marLeft w:val="0"/>
                                  <w:marRight w:val="0"/>
                                  <w:marTop w:val="0"/>
                                  <w:marBottom w:val="0"/>
                                  <w:divBdr>
                                    <w:top w:val="none" w:sz="0" w:space="0" w:color="auto"/>
                                    <w:left w:val="none" w:sz="0" w:space="0" w:color="auto"/>
                                    <w:bottom w:val="none" w:sz="0" w:space="0" w:color="auto"/>
                                    <w:right w:val="none" w:sz="0" w:space="0" w:color="auto"/>
                                  </w:divBdr>
                                  <w:divsChild>
                                    <w:div w:id="2089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95289">
      <w:marLeft w:val="0"/>
      <w:marRight w:val="0"/>
      <w:marTop w:val="0"/>
      <w:marBottom w:val="0"/>
      <w:divBdr>
        <w:top w:val="none" w:sz="0" w:space="0" w:color="auto"/>
        <w:left w:val="none" w:sz="0" w:space="0" w:color="auto"/>
        <w:bottom w:val="none" w:sz="0" w:space="0" w:color="auto"/>
        <w:right w:val="none" w:sz="0" w:space="0" w:color="auto"/>
      </w:divBdr>
      <w:divsChild>
        <w:div w:id="208995293">
          <w:marLeft w:val="0"/>
          <w:marRight w:val="0"/>
          <w:marTop w:val="0"/>
          <w:marBottom w:val="0"/>
          <w:divBdr>
            <w:top w:val="none" w:sz="0" w:space="0" w:color="auto"/>
            <w:left w:val="none" w:sz="0" w:space="0" w:color="auto"/>
            <w:bottom w:val="none" w:sz="0" w:space="0" w:color="auto"/>
            <w:right w:val="none" w:sz="0" w:space="0" w:color="auto"/>
          </w:divBdr>
          <w:divsChild>
            <w:div w:id="208995317">
              <w:marLeft w:val="0"/>
              <w:marRight w:val="0"/>
              <w:marTop w:val="0"/>
              <w:marBottom w:val="0"/>
              <w:divBdr>
                <w:top w:val="none" w:sz="0" w:space="0" w:color="auto"/>
                <w:left w:val="none" w:sz="0" w:space="0" w:color="auto"/>
                <w:bottom w:val="none" w:sz="0" w:space="0" w:color="auto"/>
                <w:right w:val="none" w:sz="0" w:space="0" w:color="auto"/>
              </w:divBdr>
              <w:divsChild>
                <w:div w:id="2089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95291">
      <w:marLeft w:val="0"/>
      <w:marRight w:val="0"/>
      <w:marTop w:val="0"/>
      <w:marBottom w:val="0"/>
      <w:divBdr>
        <w:top w:val="none" w:sz="0" w:space="0" w:color="auto"/>
        <w:left w:val="none" w:sz="0" w:space="0" w:color="auto"/>
        <w:bottom w:val="none" w:sz="0" w:space="0" w:color="auto"/>
        <w:right w:val="none" w:sz="0" w:space="0" w:color="auto"/>
      </w:divBdr>
    </w:div>
    <w:div w:id="208995302">
      <w:marLeft w:val="0"/>
      <w:marRight w:val="0"/>
      <w:marTop w:val="0"/>
      <w:marBottom w:val="0"/>
      <w:divBdr>
        <w:top w:val="none" w:sz="0" w:space="0" w:color="auto"/>
        <w:left w:val="none" w:sz="0" w:space="0" w:color="auto"/>
        <w:bottom w:val="none" w:sz="0" w:space="0" w:color="auto"/>
        <w:right w:val="none" w:sz="0" w:space="0" w:color="auto"/>
      </w:divBdr>
    </w:div>
    <w:div w:id="208995303">
      <w:marLeft w:val="0"/>
      <w:marRight w:val="0"/>
      <w:marTop w:val="0"/>
      <w:marBottom w:val="0"/>
      <w:divBdr>
        <w:top w:val="none" w:sz="0" w:space="0" w:color="auto"/>
        <w:left w:val="none" w:sz="0" w:space="0" w:color="auto"/>
        <w:bottom w:val="none" w:sz="0" w:space="0" w:color="auto"/>
        <w:right w:val="none" w:sz="0" w:space="0" w:color="auto"/>
      </w:divBdr>
    </w:div>
    <w:div w:id="208995310">
      <w:marLeft w:val="0"/>
      <w:marRight w:val="0"/>
      <w:marTop w:val="0"/>
      <w:marBottom w:val="0"/>
      <w:divBdr>
        <w:top w:val="none" w:sz="0" w:space="0" w:color="auto"/>
        <w:left w:val="none" w:sz="0" w:space="0" w:color="auto"/>
        <w:bottom w:val="none" w:sz="0" w:space="0" w:color="auto"/>
        <w:right w:val="none" w:sz="0" w:space="0" w:color="auto"/>
      </w:divBdr>
      <w:divsChild>
        <w:div w:id="208995300">
          <w:marLeft w:val="0"/>
          <w:marRight w:val="0"/>
          <w:marTop w:val="0"/>
          <w:marBottom w:val="0"/>
          <w:divBdr>
            <w:top w:val="none" w:sz="0" w:space="0" w:color="auto"/>
            <w:left w:val="none" w:sz="0" w:space="0" w:color="auto"/>
            <w:bottom w:val="none" w:sz="0" w:space="0" w:color="auto"/>
            <w:right w:val="none" w:sz="0" w:space="0" w:color="auto"/>
          </w:divBdr>
          <w:divsChild>
            <w:div w:id="208995268">
              <w:marLeft w:val="0"/>
              <w:marRight w:val="0"/>
              <w:marTop w:val="0"/>
              <w:marBottom w:val="0"/>
              <w:divBdr>
                <w:top w:val="none" w:sz="0" w:space="0" w:color="auto"/>
                <w:left w:val="none" w:sz="0" w:space="0" w:color="auto"/>
                <w:bottom w:val="none" w:sz="0" w:space="0" w:color="auto"/>
                <w:right w:val="none" w:sz="0" w:space="0" w:color="auto"/>
              </w:divBdr>
              <w:divsChild>
                <w:div w:id="208995313">
                  <w:marLeft w:val="0"/>
                  <w:marRight w:val="0"/>
                  <w:marTop w:val="0"/>
                  <w:marBottom w:val="0"/>
                  <w:divBdr>
                    <w:top w:val="none" w:sz="0" w:space="0" w:color="auto"/>
                    <w:left w:val="none" w:sz="0" w:space="0" w:color="auto"/>
                    <w:bottom w:val="none" w:sz="0" w:space="0" w:color="auto"/>
                    <w:right w:val="none" w:sz="0" w:space="0" w:color="auto"/>
                  </w:divBdr>
                  <w:divsChild>
                    <w:div w:id="208995301">
                      <w:marLeft w:val="150"/>
                      <w:marRight w:val="150"/>
                      <w:marTop w:val="0"/>
                      <w:marBottom w:val="0"/>
                      <w:divBdr>
                        <w:top w:val="none" w:sz="0" w:space="0" w:color="auto"/>
                        <w:left w:val="none" w:sz="0" w:space="0" w:color="auto"/>
                        <w:bottom w:val="none" w:sz="0" w:space="0" w:color="auto"/>
                        <w:right w:val="none" w:sz="0" w:space="0" w:color="auto"/>
                      </w:divBdr>
                      <w:divsChild>
                        <w:div w:id="208995312">
                          <w:marLeft w:val="0"/>
                          <w:marRight w:val="0"/>
                          <w:marTop w:val="0"/>
                          <w:marBottom w:val="0"/>
                          <w:divBdr>
                            <w:top w:val="none" w:sz="0" w:space="0" w:color="auto"/>
                            <w:left w:val="none" w:sz="0" w:space="0" w:color="auto"/>
                            <w:bottom w:val="none" w:sz="0" w:space="0" w:color="auto"/>
                            <w:right w:val="none" w:sz="0" w:space="0" w:color="auto"/>
                          </w:divBdr>
                          <w:divsChild>
                            <w:div w:id="208995309">
                              <w:marLeft w:val="0"/>
                              <w:marRight w:val="0"/>
                              <w:marTop w:val="0"/>
                              <w:marBottom w:val="0"/>
                              <w:divBdr>
                                <w:top w:val="none" w:sz="0" w:space="0" w:color="auto"/>
                                <w:left w:val="none" w:sz="0" w:space="0" w:color="auto"/>
                                <w:bottom w:val="none" w:sz="0" w:space="0" w:color="auto"/>
                                <w:right w:val="none" w:sz="0" w:space="0" w:color="auto"/>
                              </w:divBdr>
                              <w:divsChild>
                                <w:div w:id="208995311">
                                  <w:marLeft w:val="0"/>
                                  <w:marRight w:val="0"/>
                                  <w:marTop w:val="0"/>
                                  <w:marBottom w:val="0"/>
                                  <w:divBdr>
                                    <w:top w:val="none" w:sz="0" w:space="0" w:color="auto"/>
                                    <w:left w:val="none" w:sz="0" w:space="0" w:color="auto"/>
                                    <w:bottom w:val="none" w:sz="0" w:space="0" w:color="auto"/>
                                    <w:right w:val="none" w:sz="0" w:space="0" w:color="auto"/>
                                  </w:divBdr>
                                  <w:divsChild>
                                    <w:div w:id="208995308">
                                      <w:marLeft w:val="0"/>
                                      <w:marRight w:val="0"/>
                                      <w:marTop w:val="0"/>
                                      <w:marBottom w:val="0"/>
                                      <w:divBdr>
                                        <w:top w:val="none" w:sz="0" w:space="0" w:color="auto"/>
                                        <w:left w:val="none" w:sz="0" w:space="0" w:color="auto"/>
                                        <w:bottom w:val="none" w:sz="0" w:space="0" w:color="auto"/>
                                        <w:right w:val="none" w:sz="0" w:space="0" w:color="auto"/>
                                      </w:divBdr>
                                      <w:divsChild>
                                        <w:div w:id="208995296">
                                          <w:marLeft w:val="0"/>
                                          <w:marRight w:val="0"/>
                                          <w:marTop w:val="0"/>
                                          <w:marBottom w:val="0"/>
                                          <w:divBdr>
                                            <w:top w:val="none" w:sz="0" w:space="0" w:color="auto"/>
                                            <w:left w:val="none" w:sz="0" w:space="0" w:color="auto"/>
                                            <w:bottom w:val="none" w:sz="0" w:space="0" w:color="auto"/>
                                            <w:right w:val="none" w:sz="0" w:space="0" w:color="auto"/>
                                          </w:divBdr>
                                          <w:divsChild>
                                            <w:div w:id="208995276">
                                              <w:marLeft w:val="0"/>
                                              <w:marRight w:val="0"/>
                                              <w:marTop w:val="0"/>
                                              <w:marBottom w:val="0"/>
                                              <w:divBdr>
                                                <w:top w:val="none" w:sz="0" w:space="0" w:color="auto"/>
                                                <w:left w:val="none" w:sz="0" w:space="0" w:color="auto"/>
                                                <w:bottom w:val="none" w:sz="0" w:space="0" w:color="auto"/>
                                                <w:right w:val="none" w:sz="0" w:space="0" w:color="auto"/>
                                              </w:divBdr>
                                              <w:divsChild>
                                                <w:div w:id="20899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comments" Target="comments.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32</Pages>
  <Words>6988</Words>
  <Characters>38436</Characters>
  <Application>Microsoft Office Word</Application>
  <DocSecurity>0</DocSecurity>
  <Lines>320</Lines>
  <Paragraphs>90</Paragraphs>
  <ScaleCrop>false</ScaleCrop>
  <Company>Rijkswaterstaat</Company>
  <LinksUpToDate>false</LinksUpToDate>
  <CharactersWithSpaces>45334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Ernst</dc:creator>
  <cp:keywords/>
  <dc:description/>
  <cp:lastModifiedBy>Wim</cp:lastModifiedBy>
  <cp:revision>5</cp:revision>
  <cp:lastPrinted>2016-03-18T13:52:00Z</cp:lastPrinted>
  <dcterms:created xsi:type="dcterms:W3CDTF">2016-10-27T01:10:00Z</dcterms:created>
  <dcterms:modified xsi:type="dcterms:W3CDTF">2017-02-01T09:41:00Z</dcterms:modified>
</cp:coreProperties>
</file>